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5D347E" w:rsidRPr="00710204" w:rsidRDefault="005D347E" w:rsidP="005D347E">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 xml:space="preserve">Настоящий текст объявления утвержден решением Комиссии </w:t>
      </w:r>
      <w:r w:rsidRPr="00DB1AF4">
        <w:rPr>
          <w:rFonts w:ascii="GHEA Grapalat" w:hAnsi="GHEA Grapalat"/>
          <w:i w:val="0"/>
          <w:sz w:val="24"/>
          <w:szCs w:val="24"/>
        </w:rPr>
        <w:t>открытого конкурса</w:t>
      </w:r>
      <w:r>
        <w:rPr>
          <w:rFonts w:ascii="GHEA Grapalat" w:hAnsi="GHEA Grapalat"/>
          <w:b/>
        </w:rPr>
        <w:t xml:space="preserve"> </w:t>
      </w:r>
      <w:r>
        <w:rPr>
          <w:rFonts w:ascii="GHEA Grapalat" w:hAnsi="GHEA Grapalat"/>
          <w:i w:val="0"/>
          <w:sz w:val="24"/>
          <w:szCs w:val="24"/>
        </w:rPr>
        <w:t xml:space="preserve">от </w:t>
      </w:r>
      <w:r w:rsidRPr="00FC509E">
        <w:rPr>
          <w:rFonts w:ascii="GHEA Grapalat" w:hAnsi="GHEA Grapalat"/>
          <w:i w:val="0"/>
          <w:sz w:val="24"/>
          <w:szCs w:val="24"/>
        </w:rPr>
        <w:t xml:space="preserve"> </w:t>
      </w:r>
      <w:r w:rsidR="00BD39D8">
        <w:rPr>
          <w:rFonts w:ascii="GHEA Grapalat" w:hAnsi="GHEA Grapalat"/>
          <w:i w:val="0"/>
          <w:sz w:val="24"/>
          <w:szCs w:val="24"/>
          <w:lang w:val="hy-AM"/>
        </w:rPr>
        <w:t>07</w:t>
      </w:r>
      <w:r>
        <w:rPr>
          <w:rFonts w:ascii="GHEA Grapalat" w:hAnsi="GHEA Grapalat"/>
          <w:i w:val="0"/>
          <w:sz w:val="24"/>
          <w:szCs w:val="24"/>
        </w:rPr>
        <w:t>.02.202</w:t>
      </w:r>
      <w:r w:rsidRPr="00BD39D8">
        <w:rPr>
          <w:rFonts w:ascii="GHEA Grapalat" w:hAnsi="GHEA Grapalat"/>
          <w:i w:val="0"/>
          <w:sz w:val="24"/>
          <w:szCs w:val="24"/>
        </w:rPr>
        <w:t>4</w:t>
      </w:r>
      <w:r>
        <w:rPr>
          <w:rFonts w:ascii="GHEA Grapalat" w:hAnsi="GHEA Grapalat"/>
          <w:i w:val="0"/>
          <w:sz w:val="24"/>
          <w:szCs w:val="24"/>
        </w:rPr>
        <w:t xml:space="preserve"> </w:t>
      </w:r>
      <w:r w:rsidRPr="00FD0971">
        <w:rPr>
          <w:rFonts w:ascii="GHEA Grapalat" w:hAnsi="GHEA Grapalat"/>
          <w:i w:val="0"/>
          <w:sz w:val="24"/>
          <w:szCs w:val="24"/>
        </w:rPr>
        <w:t xml:space="preserve">года </w:t>
      </w:r>
      <w:r w:rsidRPr="006B18CD">
        <w:rPr>
          <w:rFonts w:ascii="GHEA Grapalat" w:hAnsi="GHEA Grapalat"/>
          <w:i w:val="0"/>
          <w:sz w:val="24"/>
          <w:szCs w:val="24"/>
        </w:rPr>
        <w:t xml:space="preserve">N </w:t>
      </w:r>
      <w:r>
        <w:rPr>
          <w:rFonts w:ascii="GHEA Grapalat" w:hAnsi="GHEA Grapalat"/>
          <w:i w:val="0"/>
          <w:sz w:val="24"/>
          <w:szCs w:val="24"/>
        </w:rPr>
        <w:t>2</w:t>
      </w:r>
      <w:r w:rsidRPr="00FD0971">
        <w:rPr>
          <w:rFonts w:ascii="GHEA Grapalat" w:hAnsi="GHEA Grapalat"/>
          <w:i w:val="0"/>
          <w:sz w:val="24"/>
          <w:szCs w:val="24"/>
        </w:rPr>
        <w:t xml:space="preserve"> </w:t>
      </w:r>
      <w:r w:rsidRPr="00710204">
        <w:rPr>
          <w:rFonts w:ascii="GHEA Grapalat" w:hAnsi="GHEA Grapalat"/>
          <w:i w:val="0"/>
          <w:sz w:val="24"/>
          <w:szCs w:val="24"/>
        </w:rPr>
        <w:t xml:space="preserve"> </w:t>
      </w:r>
    </w:p>
    <w:p w:rsidR="005D347E" w:rsidRPr="00BD39D8" w:rsidRDefault="005D347E" w:rsidP="005D347E">
      <w:pPr>
        <w:jc w:val="center"/>
        <w:rPr>
          <w:rFonts w:ascii="GHEA Grapalat" w:hAnsi="GHEA Grapalat"/>
        </w:rPr>
      </w:pPr>
      <w:r w:rsidRPr="00DB1AF4">
        <w:rPr>
          <w:rFonts w:ascii="GHEA Grapalat" w:hAnsi="GHEA Grapalat"/>
        </w:rPr>
        <w:t xml:space="preserve"> Код открытого конкурса  </w:t>
      </w:r>
      <w:r>
        <w:rPr>
          <w:rFonts w:ascii="GHEA Grapalat" w:hAnsi="GHEA Grapalat"/>
        </w:rPr>
        <w:t>ЕГС</w:t>
      </w:r>
      <w:r w:rsidRPr="00DB1AF4">
        <w:rPr>
          <w:rFonts w:ascii="GHEA Grapalat" w:hAnsi="GHEA Grapalat"/>
        </w:rPr>
        <w:t>-BMAPDzB</w:t>
      </w:r>
      <w:r>
        <w:rPr>
          <w:rFonts w:ascii="GHEA Grapalat" w:hAnsi="GHEA Grapalat"/>
        </w:rPr>
        <w:t>-2</w:t>
      </w:r>
      <w:r w:rsidRPr="00BD39D8">
        <w:rPr>
          <w:rFonts w:ascii="GHEA Grapalat" w:hAnsi="GHEA Grapalat"/>
        </w:rPr>
        <w:t>4</w:t>
      </w:r>
      <w:r w:rsidRPr="00DB1AF4">
        <w:rPr>
          <w:rFonts w:ascii="GHEA Grapalat" w:hAnsi="GHEA Grapalat"/>
        </w:rPr>
        <w:t>/</w:t>
      </w:r>
      <w:r w:rsidRPr="00BD39D8">
        <w:rPr>
          <w:rFonts w:ascii="GHEA Grapalat" w:hAnsi="GHEA Grapalat"/>
        </w:rPr>
        <w:t>1</w:t>
      </w:r>
      <w:r w:rsidRPr="00956B41">
        <w:rPr>
          <w:rFonts w:ascii="GHEA Grapalat" w:hAnsi="GHEA Grapalat"/>
        </w:rPr>
        <w:t xml:space="preserve"> </w:t>
      </w:r>
      <w:r w:rsidRPr="00BD39D8">
        <w:rPr>
          <w:rFonts w:ascii="GHEA Grapalat" w:hAnsi="GHEA Grapalat"/>
        </w:rPr>
        <w:t xml:space="preserve"> </w:t>
      </w:r>
    </w:p>
    <w:p w:rsidR="005D347E" w:rsidRPr="00BD39D8" w:rsidRDefault="005D347E" w:rsidP="005D347E">
      <w:pPr>
        <w:jc w:val="center"/>
        <w:rPr>
          <w:rFonts w:ascii="GHEA Grapalat" w:hAnsi="GHEA Grapalat"/>
        </w:rPr>
      </w:pPr>
    </w:p>
    <w:p w:rsidR="00642EFE" w:rsidRPr="009044F1" w:rsidRDefault="00642EFE" w:rsidP="005D347E">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2C6F" w:rsidRPr="00FB551E">
        <w:rPr>
          <w:rFonts w:ascii="GHEA Grapalat" w:hAnsi="GHEA Grapalat"/>
          <w:i w:val="0"/>
          <w:sz w:val="24"/>
          <w:szCs w:val="24"/>
        </w:rPr>
        <w:t>ЗАО “Ергорсвет”</w:t>
      </w:r>
      <w:r w:rsidR="00962C6F">
        <w:rPr>
          <w:rFonts w:ascii="GHEA Grapalat" w:hAnsi="GHEA Grapalat"/>
          <w:i w:val="0"/>
          <w:sz w:val="24"/>
          <w:szCs w:val="24"/>
        </w:rPr>
        <w:t>,</w:t>
      </w:r>
      <w:r w:rsidRPr="009044F1">
        <w:rPr>
          <w:rFonts w:ascii="GHEA Grapalat" w:hAnsi="GHEA Grapalat"/>
          <w:i w:val="0"/>
          <w:sz w:val="24"/>
          <w:szCs w:val="24"/>
        </w:rPr>
        <w:t xml:space="preserve"> находящийся по адресу:</w:t>
      </w:r>
      <w:r w:rsidR="00962C6F">
        <w:rPr>
          <w:rFonts w:ascii="GHEA Grapalat" w:hAnsi="GHEA Grapalat"/>
          <w:i w:val="0"/>
          <w:sz w:val="24"/>
          <w:szCs w:val="24"/>
        </w:rPr>
        <w:t xml:space="preserve"> </w:t>
      </w:r>
      <w:r w:rsidR="00BD39D8">
        <w:rPr>
          <w:rFonts w:ascii="GHEA Grapalat" w:hAnsi="GHEA Grapalat"/>
          <w:i w:val="0"/>
          <w:sz w:val="24"/>
          <w:szCs w:val="24"/>
        </w:rPr>
        <w:t>РА г.Ереван, ул. Бузанда 1/4</w:t>
      </w:r>
      <w:r w:rsidR="00962C6F">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CA1520" w:rsidRDefault="00A20B69" w:rsidP="005D347E">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D160F0" w:rsidRPr="00D160F0">
        <w:rPr>
          <w:rFonts w:ascii="GHEA Grapalat" w:hAnsi="GHEA Grapalat"/>
          <w:i w:val="0"/>
          <w:sz w:val="24"/>
          <w:szCs w:val="24"/>
        </w:rPr>
        <w:t xml:space="preserve">LED светильников </w:t>
      </w:r>
      <w:r w:rsidR="00782D60">
        <w:rPr>
          <w:rFonts w:ascii="GHEA Grapalat" w:hAnsi="GHEA Grapalat"/>
          <w:i w:val="0"/>
          <w:sz w:val="24"/>
          <w:szCs w:val="24"/>
        </w:rPr>
        <w:t>(далее — договор).</w:t>
      </w:r>
    </w:p>
    <w:p w:rsidR="00357D48" w:rsidRPr="009044F1" w:rsidRDefault="00A20B69" w:rsidP="005D347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5D347E">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347E">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5D347E">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5D347E">
      <w:pPr>
        <w:pStyle w:val="BodyTextIndent"/>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684692" w:rsidRPr="009F7C63">
        <w:rPr>
          <w:rFonts w:ascii="GHEA Grapalat" w:hAnsi="GHEA Grapalat"/>
          <w:i w:val="0"/>
          <w:sz w:val="24"/>
          <w:szCs w:val="24"/>
        </w:rPr>
        <w:t xml:space="preserve">РА г.Ереван, ул. Бузанда 1/4, </w:t>
      </w:r>
      <w:r w:rsidRPr="000F0CA8">
        <w:rPr>
          <w:rFonts w:ascii="GHEA Grapalat" w:hAnsi="GHEA Grapalat"/>
          <w:i w:val="0"/>
          <w:sz w:val="24"/>
          <w:szCs w:val="24"/>
        </w:rPr>
        <w:t>в документарной форме, до</w:t>
      </w:r>
      <w:r w:rsidR="00684692">
        <w:rPr>
          <w:rFonts w:ascii="GHEA Grapalat" w:hAnsi="GHEA Grapalat"/>
          <w:i w:val="0"/>
          <w:sz w:val="24"/>
          <w:szCs w:val="24"/>
        </w:rPr>
        <w:t xml:space="preserve"> 11:00 </w:t>
      </w:r>
      <w:r w:rsidR="00684692" w:rsidRPr="00851593">
        <w:rPr>
          <w:rFonts w:ascii="GHEA Grapalat" w:hAnsi="GHEA Grapalat"/>
          <w:i w:val="0"/>
          <w:sz w:val="24"/>
          <w:szCs w:val="24"/>
        </w:rPr>
        <w:t>часов 2</w:t>
      </w:r>
      <w:r w:rsidR="00851593" w:rsidRPr="00BD39D8">
        <w:rPr>
          <w:rFonts w:ascii="GHEA Grapalat" w:hAnsi="GHEA Grapalat"/>
          <w:i w:val="0"/>
          <w:sz w:val="24"/>
          <w:szCs w:val="24"/>
        </w:rPr>
        <w:t>0</w:t>
      </w:r>
      <w:r w:rsidRPr="00851593">
        <w:rPr>
          <w:rFonts w:ascii="GHEA Grapalat" w:hAnsi="GHEA Grapalat"/>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684692" w:rsidRPr="009F7C63" w:rsidRDefault="003F6ED1" w:rsidP="005D347E">
      <w:pPr>
        <w:pStyle w:val="BodyTextIndent"/>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684692" w:rsidRPr="009F7C63">
        <w:rPr>
          <w:rFonts w:ascii="GHEA Grapalat" w:hAnsi="GHEA Grapalat"/>
          <w:i w:val="0"/>
          <w:sz w:val="24"/>
          <w:szCs w:val="24"/>
        </w:rPr>
        <w:t>РА г.Ереван, у</w:t>
      </w:r>
      <w:r w:rsidR="00684692">
        <w:rPr>
          <w:rFonts w:ascii="GHEA Grapalat" w:hAnsi="GHEA Grapalat"/>
          <w:i w:val="0"/>
          <w:sz w:val="24"/>
          <w:szCs w:val="24"/>
        </w:rPr>
        <w:t xml:space="preserve">л. Бузанда 1/4, в 11:00 часов, </w:t>
      </w:r>
      <w:r w:rsidR="00BD39D8" w:rsidRPr="00BD39D8">
        <w:rPr>
          <w:rFonts w:ascii="GHEA Grapalat" w:hAnsi="GHEA Grapalat"/>
          <w:i w:val="0"/>
          <w:sz w:val="24"/>
          <w:szCs w:val="24"/>
        </w:rPr>
        <w:t>27</w:t>
      </w:r>
      <w:r w:rsidR="00684692" w:rsidRPr="00BD39D8">
        <w:rPr>
          <w:rFonts w:ascii="GHEA Grapalat" w:hAnsi="GHEA Grapalat"/>
          <w:i w:val="0"/>
          <w:sz w:val="24"/>
          <w:szCs w:val="24"/>
        </w:rPr>
        <w:t>.0</w:t>
      </w:r>
      <w:r w:rsidR="00851593" w:rsidRPr="00BD39D8">
        <w:rPr>
          <w:rFonts w:ascii="GHEA Grapalat" w:hAnsi="GHEA Grapalat"/>
          <w:i w:val="0"/>
          <w:sz w:val="24"/>
          <w:szCs w:val="24"/>
        </w:rPr>
        <w:t>2</w:t>
      </w:r>
      <w:r w:rsidR="00684692" w:rsidRPr="00BD39D8">
        <w:rPr>
          <w:rFonts w:ascii="GHEA Grapalat" w:hAnsi="GHEA Grapalat"/>
          <w:i w:val="0"/>
          <w:sz w:val="24"/>
          <w:szCs w:val="24"/>
        </w:rPr>
        <w:t>.2024г.</w:t>
      </w:r>
    </w:p>
    <w:p w:rsidR="002C09AA" w:rsidRPr="001B32D9" w:rsidRDefault="002C09AA" w:rsidP="005D347E">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D653EE" w:rsidRDefault="00754697" w:rsidP="005D347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BD39D8">
        <w:rPr>
          <w:rFonts w:ascii="GHEA Grapalat" w:hAnsi="GHEA Grapalat"/>
          <w:i w:val="0"/>
          <w:sz w:val="24"/>
          <w:szCs w:val="24"/>
          <w:lang w:val="en-US"/>
        </w:rPr>
        <w:t>Нарин</w:t>
      </w:r>
      <w:proofErr w:type="spellEnd"/>
      <w:r w:rsidR="00BD39D8">
        <w:rPr>
          <w:rFonts w:ascii="GHEA Grapalat" w:hAnsi="GHEA Grapalat"/>
          <w:i w:val="0"/>
          <w:sz w:val="24"/>
          <w:szCs w:val="24"/>
        </w:rPr>
        <w:t>е</w:t>
      </w:r>
      <w:r w:rsidR="00A007BC">
        <w:rPr>
          <w:rFonts w:ascii="GHEA Grapalat" w:hAnsi="GHEA Grapalat"/>
          <w:i w:val="0"/>
          <w:sz w:val="24"/>
          <w:szCs w:val="24"/>
          <w:lang w:val="en-US"/>
        </w:rPr>
        <w:t xml:space="preserve"> </w:t>
      </w:r>
      <w:proofErr w:type="spellStart"/>
      <w:r w:rsidR="00A007BC">
        <w:rPr>
          <w:rFonts w:ascii="GHEA Grapalat" w:hAnsi="GHEA Grapalat"/>
          <w:i w:val="0"/>
          <w:sz w:val="24"/>
          <w:szCs w:val="24"/>
          <w:lang w:val="en-US"/>
        </w:rPr>
        <w:t>Абраамян</w:t>
      </w:r>
      <w:proofErr w:type="spellEnd"/>
      <w:r w:rsidR="00D653EE" w:rsidRPr="00D653EE">
        <w:rPr>
          <w:rFonts w:ascii="GHEA Grapalat" w:hAnsi="GHEA Grapalat"/>
          <w:i w:val="0"/>
          <w:sz w:val="24"/>
          <w:szCs w:val="24"/>
        </w:rPr>
        <w:t>у</w:t>
      </w:r>
      <w:r w:rsidR="00D653EE">
        <w:rPr>
          <w:rFonts w:ascii="GHEA Grapalat" w:hAnsi="GHEA Grapalat"/>
          <w:i w:val="0"/>
          <w:sz w:val="24"/>
          <w:szCs w:val="24"/>
        </w:rPr>
        <w:t>.</w:t>
      </w:r>
    </w:p>
    <w:p w:rsidR="00754697" w:rsidRPr="009044F1" w:rsidRDefault="00754697" w:rsidP="005D347E">
      <w:pPr>
        <w:pStyle w:val="BodyTextIndent"/>
        <w:widowControl w:val="0"/>
        <w:spacing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00D653EE">
        <w:rPr>
          <w:rFonts w:ascii="GHEA Grapalat" w:hAnsi="GHEA Grapalat"/>
          <w:i w:val="0"/>
          <w:sz w:val="24"/>
          <w:szCs w:val="24"/>
        </w:rPr>
        <w:t xml:space="preserve"> </w:t>
      </w:r>
      <w:r w:rsidR="00D653EE" w:rsidRPr="009F7C63">
        <w:rPr>
          <w:rFonts w:ascii="GHEA Grapalat" w:hAnsi="GHEA Grapalat"/>
        </w:rPr>
        <w:t>010 54 39 80</w:t>
      </w:r>
    </w:p>
    <w:p w:rsidR="00754697" w:rsidRPr="00176968" w:rsidRDefault="00754697" w:rsidP="005D347E">
      <w:pPr>
        <w:pStyle w:val="BodyTextIndent"/>
        <w:widowControl w:val="0"/>
        <w:spacing w:line="240" w:lineRule="auto"/>
        <w:ind w:left="1701" w:firstLine="0"/>
        <w:rPr>
          <w:rFonts w:ascii="GHEA Grapalat" w:hAnsi="GHEA Grapalat"/>
          <w:i w:val="0"/>
          <w:sz w:val="24"/>
          <w:szCs w:val="24"/>
          <w:u w:val="single"/>
          <w:lang w:val="en-US"/>
        </w:rPr>
      </w:pPr>
      <w:r w:rsidRPr="009044F1">
        <w:rPr>
          <w:rFonts w:ascii="GHEA Grapalat" w:hAnsi="GHEA Grapalat"/>
          <w:i w:val="0"/>
          <w:sz w:val="24"/>
          <w:szCs w:val="24"/>
        </w:rPr>
        <w:t>Элек</w:t>
      </w:r>
      <w:r w:rsidR="00D653EE">
        <w:rPr>
          <w:rFonts w:ascii="GHEA Grapalat" w:hAnsi="GHEA Grapalat"/>
          <w:i w:val="0"/>
          <w:sz w:val="24"/>
          <w:szCs w:val="24"/>
        </w:rPr>
        <w:t xml:space="preserve">тронная почта </w:t>
      </w:r>
      <w:r w:rsidR="00176968">
        <w:rPr>
          <w:rFonts w:ascii="GHEA Grapalat" w:hAnsi="GHEA Grapalat"/>
          <w:i w:val="0"/>
          <w:sz w:val="24"/>
          <w:szCs w:val="24"/>
          <w:lang w:val="en-US"/>
        </w:rPr>
        <w:t>narineabrahamyan84@gmail.com</w:t>
      </w:r>
    </w:p>
    <w:p w:rsidR="00D653EE" w:rsidRPr="009F7C63" w:rsidRDefault="00D653EE" w:rsidP="005D347E">
      <w:pPr>
        <w:ind w:firstLine="708"/>
        <w:jc w:val="both"/>
        <w:rPr>
          <w:rFonts w:ascii="GHEA Grapalat" w:hAnsi="GHEA Grapalat"/>
        </w:rPr>
      </w:pPr>
      <w:r>
        <w:rPr>
          <w:rFonts w:ascii="GHEA Grapalat" w:hAnsi="GHEA Grapalat"/>
        </w:rPr>
        <w:t xml:space="preserve">             </w:t>
      </w:r>
      <w:r w:rsidR="00754697" w:rsidRPr="009044F1">
        <w:rPr>
          <w:rFonts w:ascii="GHEA Grapalat" w:hAnsi="GHEA Grapalat"/>
        </w:rPr>
        <w:t xml:space="preserve">Заказчик </w:t>
      </w:r>
      <w:r w:rsidRPr="009F7C63">
        <w:rPr>
          <w:rFonts w:ascii="GHEA Grapalat" w:hAnsi="GHEA Grapalat"/>
        </w:rPr>
        <w:t>ЗАО “Ергорсвет”</w:t>
      </w:r>
    </w:p>
    <w:p w:rsidR="00915A97" w:rsidRPr="00D5443D" w:rsidRDefault="00915A97" w:rsidP="00D653EE">
      <w:pPr>
        <w:pStyle w:val="BodyTextIndent"/>
        <w:widowControl w:val="0"/>
        <w:spacing w:line="240" w:lineRule="auto"/>
        <w:ind w:left="1701" w:firstLine="0"/>
        <w:jc w:val="left"/>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A424C2" w:rsidRPr="00BD39D8" w:rsidRDefault="00A424C2" w:rsidP="00A424C2">
      <w:pPr>
        <w:jc w:val="right"/>
        <w:rPr>
          <w:rFonts w:ascii="GHEA Grapalat" w:hAnsi="GHEA Grapalat"/>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9044F1">
        <w:rPr>
          <w:rFonts w:ascii="GHEA Grapalat" w:hAnsi="GHEA Grapalat"/>
        </w:rPr>
        <w:t>открытого конкурса</w:t>
      </w:r>
      <w:r w:rsidRPr="00016450">
        <w:rPr>
          <w:rFonts w:ascii="GHEA Grapalat" w:hAnsi="GHEA Grapalat"/>
          <w:i/>
        </w:rPr>
        <w:t xml:space="preserve"> под кодом </w:t>
      </w:r>
      <w:r>
        <w:rPr>
          <w:rFonts w:ascii="GHEA Grapalat" w:hAnsi="GHEA Grapalat"/>
        </w:rPr>
        <w:t>ЕГС</w:t>
      </w:r>
      <w:r w:rsidRPr="00DB1AF4">
        <w:rPr>
          <w:rFonts w:ascii="GHEA Grapalat" w:hAnsi="GHEA Grapalat"/>
        </w:rPr>
        <w:t>-BMAPDzB</w:t>
      </w:r>
      <w:r>
        <w:rPr>
          <w:rFonts w:ascii="GHEA Grapalat" w:hAnsi="GHEA Grapalat"/>
        </w:rPr>
        <w:t>-2</w:t>
      </w:r>
      <w:r w:rsidRPr="00BD39D8">
        <w:rPr>
          <w:rFonts w:ascii="GHEA Grapalat" w:hAnsi="GHEA Grapalat"/>
        </w:rPr>
        <w:t>4</w:t>
      </w:r>
      <w:r w:rsidRPr="00DB1AF4">
        <w:rPr>
          <w:rFonts w:ascii="GHEA Grapalat" w:hAnsi="GHEA Grapalat"/>
        </w:rPr>
        <w:t>/</w:t>
      </w:r>
      <w:r w:rsidRPr="00BD39D8">
        <w:rPr>
          <w:rFonts w:ascii="GHEA Grapalat" w:hAnsi="GHEA Grapalat"/>
        </w:rPr>
        <w:t>1</w:t>
      </w:r>
    </w:p>
    <w:p w:rsidR="00A424C2" w:rsidRPr="00016450" w:rsidRDefault="00A424C2" w:rsidP="00A424C2">
      <w:pPr>
        <w:pStyle w:val="BodyText"/>
        <w:widowControl w:val="0"/>
        <w:spacing w:after="160" w:line="360" w:lineRule="auto"/>
        <w:ind w:firstLine="567"/>
        <w:jc w:val="right"/>
        <w:rPr>
          <w:rFonts w:ascii="GHEA Grapalat" w:hAnsi="GHEA Grapalat"/>
          <w:i/>
        </w:rPr>
      </w:pPr>
      <w:r>
        <w:rPr>
          <w:rFonts w:ascii="GHEA Grapalat" w:hAnsi="GHEA Grapalat"/>
          <w:i/>
        </w:rPr>
        <w:t xml:space="preserve">№ </w:t>
      </w:r>
      <w:r w:rsidRPr="00C90F08">
        <w:rPr>
          <w:rFonts w:ascii="GHEA Grapalat" w:hAnsi="GHEA Grapalat"/>
          <w:i/>
        </w:rPr>
        <w:t>3</w:t>
      </w:r>
      <w:r w:rsidR="00CE6303">
        <w:rPr>
          <w:rFonts w:ascii="GHEA Grapalat" w:hAnsi="GHEA Grapalat"/>
          <w:i/>
        </w:rPr>
        <w:t xml:space="preserve"> </w:t>
      </w:r>
      <w:r>
        <w:rPr>
          <w:rFonts w:ascii="GHEA Grapalat" w:hAnsi="GHEA Grapalat"/>
          <w:i/>
        </w:rPr>
        <w:t xml:space="preserve">от </w:t>
      </w:r>
      <w:r w:rsidR="00CE6303">
        <w:rPr>
          <w:rFonts w:ascii="GHEA Grapalat" w:hAnsi="GHEA Grapalat"/>
          <w:i/>
          <w:lang w:val="en-US"/>
        </w:rPr>
        <w:t>07</w:t>
      </w:r>
      <w:r>
        <w:rPr>
          <w:rFonts w:ascii="GHEA Grapalat" w:hAnsi="GHEA Grapalat"/>
          <w:i/>
        </w:rPr>
        <w:t>.02</w:t>
      </w:r>
      <w:r w:rsidRPr="00C90F08">
        <w:rPr>
          <w:rFonts w:ascii="GHEA Grapalat" w:hAnsi="GHEA Grapalat"/>
          <w:i/>
        </w:rPr>
        <w:t>.</w:t>
      </w:r>
      <w:r>
        <w:rPr>
          <w:rFonts w:ascii="GHEA Grapalat" w:hAnsi="GHEA Grapalat"/>
          <w:i/>
        </w:rPr>
        <w:t>20</w:t>
      </w:r>
      <w:r w:rsidRPr="00747A3B">
        <w:rPr>
          <w:rFonts w:ascii="GHEA Grapalat" w:hAnsi="GHEA Grapalat"/>
          <w:i/>
        </w:rPr>
        <w:t>2</w:t>
      </w:r>
      <w:r w:rsidRPr="00BD39D8">
        <w:rPr>
          <w:rFonts w:ascii="GHEA Grapalat" w:hAnsi="GHEA Grapalat"/>
          <w:i/>
        </w:rPr>
        <w:t>4</w:t>
      </w:r>
      <w:r w:rsidRPr="00016450">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A424C2" w:rsidRPr="002106B9" w:rsidRDefault="00A424C2" w:rsidP="00A424C2">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A424C2" w:rsidRPr="00016450" w:rsidRDefault="00A424C2" w:rsidP="00A424C2">
      <w:pPr>
        <w:pStyle w:val="BodyText"/>
        <w:widowControl w:val="0"/>
        <w:spacing w:after="160" w:line="360" w:lineRule="auto"/>
        <w:ind w:right="-7"/>
        <w:jc w:val="center"/>
        <w:rPr>
          <w:rFonts w:ascii="GHEA Grapalat" w:hAnsi="GHEA Grapalat"/>
        </w:rPr>
      </w:pPr>
    </w:p>
    <w:p w:rsidR="00A424C2" w:rsidRPr="00016450" w:rsidRDefault="00A424C2" w:rsidP="00A424C2">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A424C2" w:rsidRPr="00016450" w:rsidRDefault="00A424C2" w:rsidP="00A424C2">
      <w:pPr>
        <w:pStyle w:val="BodyText"/>
        <w:widowControl w:val="0"/>
        <w:spacing w:after="160" w:line="360" w:lineRule="auto"/>
        <w:ind w:right="-7"/>
        <w:jc w:val="center"/>
        <w:rPr>
          <w:rFonts w:ascii="GHEA Grapalat" w:hAnsi="GHEA Grapalat" w:cs="Sylfaen"/>
        </w:rPr>
      </w:pPr>
    </w:p>
    <w:p w:rsidR="00A424C2" w:rsidRPr="00AA213D" w:rsidRDefault="00A424C2" w:rsidP="00A424C2">
      <w:pPr>
        <w:pStyle w:val="BodyText"/>
        <w:widowControl w:val="0"/>
        <w:spacing w:after="160" w:line="360" w:lineRule="auto"/>
        <w:ind w:right="-7"/>
        <w:jc w:val="center"/>
        <w:rPr>
          <w:rFonts w:ascii="GHEA Grapalat" w:hAnsi="GHEA Grapalat"/>
        </w:rPr>
      </w:pPr>
    </w:p>
    <w:p w:rsidR="00A424C2" w:rsidRDefault="00A424C2" w:rsidP="00A424C2">
      <w:pPr>
        <w:pStyle w:val="BodyText"/>
        <w:widowControl w:val="0"/>
        <w:spacing w:after="160" w:line="360" w:lineRule="auto"/>
        <w:ind w:right="-7"/>
        <w:jc w:val="center"/>
        <w:rPr>
          <w:rFonts w:ascii="GHEA Grapalat" w:hAnsi="GHEA Grapalat"/>
        </w:rPr>
      </w:pPr>
      <w:r w:rsidRPr="00016450">
        <w:rPr>
          <w:rFonts w:ascii="GHEA Grapalat" w:hAnsi="GHEA Grapalat"/>
        </w:rPr>
        <w:t xml:space="preserve">НА </w:t>
      </w:r>
      <w:r w:rsidRPr="009044F1">
        <w:rPr>
          <w:rFonts w:ascii="GHEA Grapalat" w:hAnsi="GHEA Grapalat"/>
        </w:rPr>
        <w:t>ОТКРЫТЫЙ КОНКУРС</w:t>
      </w:r>
      <w:r w:rsidRPr="00016450">
        <w:rPr>
          <w:rFonts w:ascii="GHEA Grapalat" w:hAnsi="GHEA Grapalat"/>
        </w:rPr>
        <w:t xml:space="preserve">, ОБЪЯВЛЕННЫЙ С ЦЕЛЬЮ ПРИОБРЕТЕНИЯ </w:t>
      </w:r>
    </w:p>
    <w:p w:rsidR="00A424C2" w:rsidRPr="00C90F08" w:rsidRDefault="00A424C2" w:rsidP="00A424C2">
      <w:pPr>
        <w:pStyle w:val="BodyText"/>
        <w:widowControl w:val="0"/>
        <w:spacing w:after="160" w:line="360" w:lineRule="auto"/>
        <w:ind w:right="-7"/>
        <w:jc w:val="center"/>
        <w:rPr>
          <w:rFonts w:ascii="GHEA Grapalat" w:hAnsi="GHEA Grapalat"/>
        </w:rPr>
      </w:pPr>
      <w:r>
        <w:rPr>
          <w:rFonts w:ascii="GHEA Grapalat" w:hAnsi="GHEA Grapalat"/>
          <w:lang w:val="en-US"/>
        </w:rPr>
        <w:t>LED</w:t>
      </w:r>
      <w:r w:rsidRPr="00BD39D8">
        <w:rPr>
          <w:rFonts w:ascii="GHEA Grapalat" w:hAnsi="GHEA Grapalat"/>
        </w:rPr>
        <w:t xml:space="preserve"> </w:t>
      </w:r>
      <w:r w:rsidR="00131A88" w:rsidRPr="00BD39D8">
        <w:rPr>
          <w:rFonts w:ascii="GHEA Grapalat" w:hAnsi="GHEA Grapalat"/>
        </w:rPr>
        <w:t>СВЕТИЛЬНИКОВ</w:t>
      </w:r>
      <w:r w:rsidRPr="006B26FE">
        <w:rPr>
          <w:rFonts w:ascii="Arial Unicode" w:hAnsi="Arial Unicode"/>
          <w:lang w:val="af-ZA"/>
        </w:rPr>
        <w:t xml:space="preserve"> </w:t>
      </w:r>
      <w:r w:rsidRPr="00016450">
        <w:rPr>
          <w:rFonts w:ascii="GHEA Grapalat" w:hAnsi="GHEA Grapalat"/>
        </w:rPr>
        <w:t xml:space="preserve">ДЛЯ НУЖД </w:t>
      </w:r>
    </w:p>
    <w:p w:rsidR="00A424C2" w:rsidRPr="002106B9" w:rsidRDefault="00A424C2" w:rsidP="00A424C2">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131A88" w:rsidRPr="002106B9" w:rsidRDefault="00131A88" w:rsidP="00131A88">
      <w:pPr>
        <w:pStyle w:val="BodyText"/>
        <w:widowControl w:val="0"/>
        <w:spacing w:after="160" w:line="360" w:lineRule="auto"/>
        <w:ind w:right="-7"/>
        <w:jc w:val="center"/>
        <w:rPr>
          <w:rFonts w:ascii="GHEA Grapalat" w:hAnsi="GHEA Grapalat"/>
          <w:b/>
        </w:rPr>
      </w:pPr>
      <w:r w:rsidRPr="00131A88">
        <w:rPr>
          <w:rFonts w:ascii="GHEA Grapalat" w:hAnsi="GHEA Grapalat"/>
          <w:b/>
        </w:rPr>
        <w:t xml:space="preserve">LED СВЕТИЛЬНИКОВ </w:t>
      </w:r>
      <w:r>
        <w:rPr>
          <w:rFonts w:ascii="GHEA Grapalat" w:hAnsi="GHEA Grapalat"/>
          <w:b/>
        </w:rPr>
        <w:t xml:space="preserve">ДЛЯ НУЖД </w:t>
      </w:r>
      <w:r w:rsidRPr="002106B9">
        <w:rPr>
          <w:rFonts w:ascii="GHEA Grapalat" w:hAnsi="GHEA Grapalat"/>
          <w:b/>
        </w:rPr>
        <w:t>ЗАО “Ергорсвет”</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131A88" w:rsidRDefault="00087A30" w:rsidP="00B46D58">
      <w:pPr>
        <w:widowControl w:val="0"/>
        <w:tabs>
          <w:tab w:val="left" w:pos="1134"/>
        </w:tabs>
        <w:spacing w:after="160"/>
        <w:ind w:left="1134" w:hanging="567"/>
        <w:jc w:val="both"/>
        <w:rPr>
          <w:rFonts w:ascii="GHEA Grapalat" w:hAnsi="GHEA Grapalat"/>
          <w:b/>
        </w:rPr>
      </w:pPr>
      <w:r w:rsidRPr="009044F1">
        <w:rPr>
          <w:rFonts w:ascii="GHEA Grapalat" w:hAnsi="GHEA Grapalat"/>
        </w:rPr>
        <w:t>7.</w:t>
      </w:r>
      <w:r w:rsidR="005D191A" w:rsidRPr="003A1EBB">
        <w:rPr>
          <w:rFonts w:ascii="GHEA Grapalat" w:hAnsi="GHEA Grapalat"/>
        </w:rPr>
        <w:tab/>
      </w:r>
      <w:r w:rsidRPr="00131A88">
        <w:rPr>
          <w:rFonts w:ascii="GHEA Grapalat" w:hAnsi="GHEA Grapalat"/>
          <w:b/>
        </w:rPr>
        <w:t>Обеспечение заявки</w:t>
      </w:r>
      <w:r w:rsidR="00131A88" w:rsidRPr="00BD39D8">
        <w:rPr>
          <w:rFonts w:ascii="GHEA Grapalat" w:hAnsi="GHEA Grapalat"/>
          <w:b/>
        </w:rPr>
        <w:t xml:space="preserve"> за 1-й и 2-й лот</w:t>
      </w:r>
      <w:r w:rsidRPr="00131A88">
        <w:rPr>
          <w:rStyle w:val="FootnoteReference"/>
          <w:rFonts w:ascii="GHEA Grapalat" w:hAnsi="GHEA Grapalat"/>
          <w:b/>
        </w:rPr>
        <w:footnoteReference w:id="2"/>
      </w:r>
      <w:r w:rsidRPr="00131A88">
        <w:rPr>
          <w:rFonts w:ascii="GHEA Grapalat" w:hAnsi="GHEA Grapalat"/>
          <w:b/>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131A88" w:rsidRPr="006D2DF7" w:rsidRDefault="00131A88" w:rsidP="00131A88">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Pr>
          <w:rFonts w:ascii="GHEA Grapalat" w:hAnsi="GHEA Grapalat"/>
        </w:rPr>
        <w:t>ЕГС</w:t>
      </w:r>
      <w:r w:rsidRPr="00DB1AF4">
        <w:rPr>
          <w:rFonts w:ascii="GHEA Grapalat" w:hAnsi="GHEA Grapalat"/>
        </w:rPr>
        <w:t>-BMAPDzB</w:t>
      </w:r>
      <w:r>
        <w:rPr>
          <w:rFonts w:ascii="GHEA Grapalat" w:hAnsi="GHEA Grapalat"/>
        </w:rPr>
        <w:t>-2</w:t>
      </w:r>
      <w:r w:rsidRPr="00BD39D8">
        <w:rPr>
          <w:rFonts w:ascii="GHEA Grapalat" w:hAnsi="GHEA Grapalat"/>
        </w:rPr>
        <w:t>4</w:t>
      </w:r>
      <w:r w:rsidRPr="00DB1AF4">
        <w:rPr>
          <w:rFonts w:ascii="GHEA Grapalat" w:hAnsi="GHEA Grapalat"/>
        </w:rPr>
        <w:t>/</w:t>
      </w:r>
      <w:r w:rsidRPr="00BD39D8">
        <w:rPr>
          <w:rFonts w:ascii="GHEA Grapalat" w:hAnsi="GHEA Grapalat"/>
        </w:rPr>
        <w:t>1</w:t>
      </w:r>
      <w:r w:rsidRPr="00C90F08">
        <w:rPr>
          <w:rFonts w:ascii="GHEA Grapalat" w:hAnsi="GHEA Grapalat"/>
          <w:spacing w:val="-4"/>
        </w:rPr>
        <w:t xml:space="preserve"> </w:t>
      </w:r>
      <w:r w:rsidRPr="006D2DF7">
        <w:rPr>
          <w:rFonts w:ascii="GHEA Grapalat" w:hAnsi="GHEA Grapalat"/>
          <w:spacing w:val="-6"/>
        </w:rPr>
        <w:t>(далее — процедура).</w:t>
      </w:r>
    </w:p>
    <w:p w:rsidR="00131A88" w:rsidRPr="000B2CFA" w:rsidRDefault="00131A88" w:rsidP="00131A8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31A88" w:rsidRPr="009044F1" w:rsidRDefault="00131A88" w:rsidP="00131A8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131A88" w:rsidRPr="009044F1" w:rsidRDefault="00131A88" w:rsidP="00131A8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31A88" w:rsidRPr="003C0EF2" w:rsidRDefault="00131A88" w:rsidP="00131A8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w:t>
      </w:r>
      <w:r w:rsidRPr="003C0EF2">
        <w:rPr>
          <w:rFonts w:ascii="GHEA Grapalat" w:hAnsi="GHEA Grapalat"/>
          <w:sz w:val="24"/>
          <w:szCs w:val="24"/>
        </w:rPr>
        <w:t>оценочной комиссии</w:t>
      </w:r>
      <w:r w:rsidRPr="009044F1">
        <w:rPr>
          <w:rFonts w:ascii="GHEA Grapalat" w:hAnsi="GHEA Grapalat"/>
          <w:sz w:val="24"/>
          <w:szCs w:val="24"/>
        </w:rPr>
        <w:t xml:space="preserve"> </w:t>
      </w:r>
      <w:proofErr w:type="spellStart"/>
      <w:r w:rsidR="003C0EF2">
        <w:rPr>
          <w:rFonts w:ascii="GHEA Grapalat" w:hAnsi="GHEA Grapalat"/>
          <w:sz w:val="24"/>
          <w:szCs w:val="24"/>
          <w:lang w:val="en-US"/>
        </w:rPr>
        <w:t>narineabrahamyan</w:t>
      </w:r>
      <w:proofErr w:type="spellEnd"/>
      <w:r w:rsidR="003C0EF2" w:rsidRPr="003C0EF2">
        <w:rPr>
          <w:rFonts w:ascii="GHEA Grapalat" w:hAnsi="GHEA Grapalat"/>
          <w:sz w:val="24"/>
          <w:szCs w:val="24"/>
        </w:rPr>
        <w:t>84@</w:t>
      </w:r>
      <w:proofErr w:type="spellStart"/>
      <w:r w:rsidR="003C0EF2">
        <w:rPr>
          <w:rFonts w:ascii="GHEA Grapalat" w:hAnsi="GHEA Grapalat"/>
          <w:sz w:val="24"/>
          <w:szCs w:val="24"/>
          <w:lang w:val="en-US"/>
        </w:rPr>
        <w:t>gmail</w:t>
      </w:r>
      <w:proofErr w:type="spellEnd"/>
      <w:r w:rsidR="003C0EF2" w:rsidRPr="003C0EF2">
        <w:rPr>
          <w:rFonts w:ascii="GHEA Grapalat" w:hAnsi="GHEA Grapalat"/>
          <w:sz w:val="24"/>
          <w:szCs w:val="24"/>
        </w:rPr>
        <w:t>.</w:t>
      </w:r>
      <w:r w:rsidR="003C0EF2">
        <w:rPr>
          <w:rFonts w:ascii="GHEA Grapalat" w:hAnsi="GHEA Grapalat"/>
          <w:sz w:val="24"/>
          <w:szCs w:val="24"/>
          <w:lang w:val="en-US"/>
        </w:rPr>
        <w:t>com</w:t>
      </w:r>
      <w:r w:rsidR="003C0EF2" w:rsidRPr="003C0EF2">
        <w:rPr>
          <w:rFonts w:ascii="GHEA Grapalat" w:hAnsi="GHEA Grapalat"/>
          <w:sz w:val="24"/>
          <w:szCs w:val="24"/>
        </w:rPr>
        <w:t>.</w:t>
      </w: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096865" w:rsidRPr="009044F1" w:rsidRDefault="00F5653D" w:rsidP="00131A8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AB7B9B" w:rsidRPr="009044F1">
        <w:rPr>
          <w:rFonts w:ascii="GHEA Grapalat" w:hAnsi="GHEA Grapalat"/>
          <w:i w:val="0"/>
          <w:sz w:val="24"/>
          <w:szCs w:val="24"/>
        </w:rPr>
        <w:t>Предметом закупки является приобретение "</w:t>
      </w:r>
      <w:r w:rsidR="00AB7B9B" w:rsidRPr="00653FA3">
        <w:rPr>
          <w:rFonts w:ascii="GHEA Grapalat" w:hAnsi="GHEA Grapalat"/>
          <w:b/>
        </w:rPr>
        <w:t xml:space="preserve"> </w:t>
      </w:r>
      <w:r w:rsidR="00AB7B9B" w:rsidRPr="00710204">
        <w:rPr>
          <w:rFonts w:ascii="GHEA Grapalat" w:hAnsi="GHEA Grapalat"/>
          <w:b/>
        </w:rPr>
        <w:t>Светотехнических  товаров</w:t>
      </w:r>
      <w:r w:rsidR="00AB7B9B" w:rsidRPr="009044F1">
        <w:rPr>
          <w:rFonts w:ascii="GHEA Grapalat" w:hAnsi="GHEA Grapalat"/>
          <w:i w:val="0"/>
          <w:sz w:val="24"/>
          <w:szCs w:val="24"/>
        </w:rPr>
        <w:t xml:space="preserve"> " (далее — также товар) для нужд </w:t>
      </w:r>
      <w:r w:rsidR="00AB7B9B" w:rsidRPr="00653FA3">
        <w:rPr>
          <w:rFonts w:ascii="GHEA Grapalat" w:hAnsi="GHEA Grapalat"/>
          <w:b/>
        </w:rPr>
        <w:t xml:space="preserve"> </w:t>
      </w:r>
      <w:r w:rsidR="00AB7B9B" w:rsidRPr="002106B9">
        <w:rPr>
          <w:rFonts w:ascii="GHEA Grapalat" w:hAnsi="GHEA Grapalat"/>
          <w:b/>
        </w:rPr>
        <w:t>ЗАО “Ергорсвет”</w:t>
      </w:r>
      <w:r w:rsidR="00AB7B9B" w:rsidRPr="009044F1">
        <w:rPr>
          <w:rFonts w:ascii="GHEA Grapalat" w:hAnsi="GHEA Grapalat"/>
          <w:i w:val="0"/>
          <w:sz w:val="24"/>
          <w:szCs w:val="24"/>
        </w:rPr>
        <w:t>, которые сгруппированы в лоты "</w:t>
      </w:r>
      <w:r w:rsidR="00AB7B9B" w:rsidRPr="00BD39D8">
        <w:rPr>
          <w:rFonts w:ascii="GHEA Grapalat" w:hAnsi="GHEA Grapalat"/>
          <w:i w:val="0"/>
          <w:sz w:val="24"/>
          <w:szCs w:val="24"/>
        </w:rPr>
        <w:t>3</w:t>
      </w:r>
      <w:r w:rsidR="00AB7B9B"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167"/>
        <w:gridCol w:w="5537"/>
      </w:tblGrid>
      <w:tr w:rsidR="00AD432A" w:rsidRPr="009044F1" w:rsidTr="00AB7B9B">
        <w:trPr>
          <w:jc w:val="center"/>
        </w:trPr>
        <w:tc>
          <w:tcPr>
            <w:tcW w:w="3697"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5537"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B7B9B">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167" w:type="dxa"/>
            <w:vAlign w:val="center"/>
          </w:tcPr>
          <w:p w:rsidR="00AB7B9B" w:rsidRDefault="00AB7B9B" w:rsidP="00AB7B9B">
            <w:pPr>
              <w:pStyle w:val="BodyTextIndent2"/>
              <w:widowControl w:val="0"/>
              <w:spacing w:line="240" w:lineRule="auto"/>
              <w:ind w:firstLine="0"/>
              <w:jc w:val="center"/>
              <w:rPr>
                <w:rFonts w:ascii="GHEA Grapalat" w:hAnsi="GHEA Grapalat"/>
                <w:b/>
                <w:i/>
                <w:sz w:val="24"/>
                <w:szCs w:val="24"/>
                <w:lang w:val="en-US"/>
              </w:rPr>
            </w:pPr>
            <w:r w:rsidRPr="00C53648">
              <w:rPr>
                <w:rFonts w:ascii="GHEA Grapalat" w:hAnsi="GHEA Grapalat"/>
                <w:b/>
                <w:i/>
                <w:sz w:val="24"/>
                <w:szCs w:val="24"/>
              </w:rPr>
              <w:t>Цена закупки</w:t>
            </w:r>
          </w:p>
          <w:p w:rsidR="00AD432A" w:rsidRPr="00C53648" w:rsidRDefault="00AB7B9B" w:rsidP="00AB7B9B">
            <w:pPr>
              <w:pStyle w:val="BodyTextIndent2"/>
              <w:widowControl w:val="0"/>
              <w:spacing w:after="120" w:line="240" w:lineRule="auto"/>
              <w:ind w:firstLine="0"/>
              <w:jc w:val="center"/>
              <w:rPr>
                <w:rFonts w:ascii="GHEA Grapalat" w:hAnsi="GHEA Grapalat"/>
                <w:b/>
                <w:i/>
                <w:sz w:val="24"/>
                <w:szCs w:val="24"/>
              </w:rPr>
            </w:pPr>
            <w:r w:rsidRPr="00016450">
              <w:rPr>
                <w:rFonts w:ascii="GHEA Grapalat" w:hAnsi="GHEA Grapalat"/>
              </w:rPr>
              <w:t>драмов РА</w:t>
            </w:r>
          </w:p>
        </w:tc>
        <w:tc>
          <w:tcPr>
            <w:tcW w:w="5537"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AB7B9B" w:rsidRPr="009044F1" w:rsidTr="00AB7B9B">
        <w:trPr>
          <w:trHeight w:val="556"/>
          <w:jc w:val="center"/>
        </w:trPr>
        <w:tc>
          <w:tcPr>
            <w:tcW w:w="1530"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1</w:t>
            </w:r>
          </w:p>
        </w:tc>
        <w:tc>
          <w:tcPr>
            <w:tcW w:w="2167"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46956000</w:t>
            </w:r>
          </w:p>
        </w:tc>
        <w:tc>
          <w:tcPr>
            <w:tcW w:w="5537" w:type="dxa"/>
            <w:vAlign w:val="center"/>
          </w:tcPr>
          <w:p w:rsidR="00AB7B9B" w:rsidRDefault="00AB7B9B" w:rsidP="00AB7B9B">
            <w:r w:rsidRPr="00BE6924">
              <w:rPr>
                <w:rFonts w:ascii="GHEA Grapalat" w:hAnsi="GHEA Grapalat"/>
                <w:b/>
                <w:sz w:val="22"/>
              </w:rPr>
              <w:t xml:space="preserve">Светильник LED </w:t>
            </w:r>
            <w:r w:rsidRPr="00BE6924">
              <w:rPr>
                <w:rFonts w:ascii="GHEA Grapalat" w:hAnsi="GHEA Grapalat"/>
              </w:rPr>
              <w:t xml:space="preserve">( не менее 21 000 </w:t>
            </w:r>
            <w:r w:rsidRPr="00BE6924">
              <w:rPr>
                <w:rFonts w:ascii="GHEA Grapalat" w:hAnsi="GHEA Grapalat"/>
                <w:lang w:val="hy-AM"/>
              </w:rPr>
              <w:t>люмен</w:t>
            </w:r>
            <w:r w:rsidRPr="00BE6924">
              <w:rPr>
                <w:rFonts w:ascii="GHEA Grapalat" w:hAnsi="GHEA Grapalat"/>
              </w:rPr>
              <w:t>)</w:t>
            </w:r>
          </w:p>
        </w:tc>
      </w:tr>
      <w:tr w:rsidR="00AB7B9B" w:rsidRPr="009044F1" w:rsidTr="00AB7B9B">
        <w:trPr>
          <w:trHeight w:val="550"/>
          <w:jc w:val="center"/>
        </w:trPr>
        <w:tc>
          <w:tcPr>
            <w:tcW w:w="1530"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2</w:t>
            </w:r>
          </w:p>
        </w:tc>
        <w:tc>
          <w:tcPr>
            <w:tcW w:w="2167"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69409600</w:t>
            </w:r>
          </w:p>
        </w:tc>
        <w:tc>
          <w:tcPr>
            <w:tcW w:w="5537" w:type="dxa"/>
            <w:vAlign w:val="center"/>
          </w:tcPr>
          <w:p w:rsidR="00AB7B9B" w:rsidRDefault="00AB7B9B" w:rsidP="00AB7B9B">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6</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r>
      <w:tr w:rsidR="00AB7B9B" w:rsidRPr="009044F1" w:rsidTr="00AB7B9B">
        <w:trPr>
          <w:trHeight w:val="557"/>
          <w:jc w:val="center"/>
        </w:trPr>
        <w:tc>
          <w:tcPr>
            <w:tcW w:w="1530"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3</w:t>
            </w:r>
          </w:p>
        </w:tc>
        <w:tc>
          <w:tcPr>
            <w:tcW w:w="2167"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7332000</w:t>
            </w:r>
          </w:p>
        </w:tc>
        <w:tc>
          <w:tcPr>
            <w:tcW w:w="5537" w:type="dxa"/>
            <w:vAlign w:val="center"/>
          </w:tcPr>
          <w:p w:rsidR="00AB7B9B" w:rsidRDefault="00AB7B9B" w:rsidP="00AB7B9B">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7</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r>
    </w:tbl>
    <w:p w:rsidR="00AB7B9B" w:rsidRDefault="00AB7B9B" w:rsidP="00AB7B9B">
      <w:pPr>
        <w:pStyle w:val="BodyTextIndent2"/>
        <w:widowControl w:val="0"/>
        <w:spacing w:after="160" w:line="240" w:lineRule="auto"/>
        <w:ind w:firstLine="567"/>
        <w:rPr>
          <w:rFonts w:ascii="GHEA Grapalat" w:hAnsi="GHEA Grapalat"/>
          <w:b/>
          <w:sz w:val="28"/>
          <w:szCs w:val="24"/>
        </w:rPr>
      </w:pPr>
    </w:p>
    <w:p w:rsidR="00AB7B9B" w:rsidRPr="00AF4F8A" w:rsidRDefault="00AB7B9B" w:rsidP="00AB7B9B">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BD39D8">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AB7B9B" w:rsidRDefault="00AB7B9B" w:rsidP="00AB7B9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AB7B9B" w:rsidRPr="00B453CD" w:rsidRDefault="00AB7B9B" w:rsidP="00AB7B9B">
      <w:pPr>
        <w:pStyle w:val="BodyTextIndent2"/>
        <w:widowControl w:val="0"/>
        <w:spacing w:after="160" w:line="240" w:lineRule="auto"/>
        <w:ind w:firstLine="567"/>
        <w:rPr>
          <w:rFonts w:ascii="GHEA Grapalat" w:hAnsi="GHEA Grapalat"/>
          <w:sz w:val="24"/>
          <w:szCs w:val="24"/>
        </w:rPr>
      </w:pPr>
      <w:r w:rsidRPr="00B453CD">
        <w:rPr>
          <w:rFonts w:ascii="GHEA Grapalat" w:hAnsi="GHEA Grapalat"/>
          <w:sz w:val="24"/>
          <w:szCs w:val="24"/>
        </w:rPr>
        <w:t xml:space="preserve">При использовании ссылок в технических характеристиках в Приложении N </w:t>
      </w:r>
      <w:r w:rsidRPr="00BD39D8">
        <w:rPr>
          <w:rFonts w:ascii="GHEA Grapalat" w:hAnsi="GHEA Grapalat"/>
          <w:sz w:val="24"/>
          <w:szCs w:val="24"/>
        </w:rPr>
        <w:t>6</w:t>
      </w:r>
      <w:r w:rsidRPr="00B453CD">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AB7B9B" w:rsidRPr="009044F1" w:rsidRDefault="00AB7B9B" w:rsidP="00AB7B9B">
      <w:pPr>
        <w:pStyle w:val="BodyTextIndent2"/>
        <w:widowControl w:val="0"/>
        <w:spacing w:after="160" w:line="240" w:lineRule="auto"/>
        <w:ind w:firstLine="567"/>
        <w:rPr>
          <w:rFonts w:ascii="GHEA Grapalat" w:hAnsi="GHEA Grapalat"/>
          <w:sz w:val="24"/>
          <w:szCs w:val="24"/>
        </w:rPr>
      </w:pPr>
    </w:p>
    <w:p w:rsidR="00AB7B9B" w:rsidRPr="00AA5BD2" w:rsidRDefault="00AB7B9B" w:rsidP="00AB7B9B">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w:t>
      </w:r>
      <w:r w:rsidRPr="009044F1">
        <w:rPr>
          <w:rFonts w:ascii="GHEA Grapalat" w:hAnsi="GHEA Grapalat"/>
        </w:rPr>
        <w:lastRenderedPageBreak/>
        <w:t>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FB4847">
      <w:pPr>
        <w:pStyle w:val="ListParagraph"/>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FB4847">
      <w:pPr>
        <w:pStyle w:val="ListParagraph"/>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открытый конкурс.</w:t>
      </w:r>
    </w:p>
    <w:p w:rsidR="00F55906" w:rsidRPr="00956B41" w:rsidRDefault="00A80ECD" w:rsidP="00F55906">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F55906" w:rsidRPr="002C7467">
        <w:rPr>
          <w:rFonts w:ascii="GHEA Grapalat" w:hAnsi="GHEA Grapalat"/>
          <w:b/>
          <w:sz w:val="24"/>
          <w:szCs w:val="24"/>
        </w:rPr>
        <w:t>Заявки на процедуру необходимо представить в комиссию по адресу  РА г.Ереван, ул. Бузанда 1/4, не позднее, чем 1</w:t>
      </w:r>
      <w:r w:rsidR="00F55906" w:rsidRPr="00006E01">
        <w:rPr>
          <w:rFonts w:ascii="GHEA Grapalat" w:hAnsi="GHEA Grapalat"/>
          <w:b/>
          <w:sz w:val="24"/>
          <w:szCs w:val="24"/>
        </w:rPr>
        <w:t>1</w:t>
      </w:r>
      <w:r w:rsidR="00F55906">
        <w:rPr>
          <w:rFonts w:ascii="GHEA Grapalat" w:hAnsi="GHEA Grapalat"/>
          <w:b/>
          <w:sz w:val="24"/>
          <w:szCs w:val="24"/>
        </w:rPr>
        <w:t xml:space="preserve">:00  </w:t>
      </w:r>
      <w:r w:rsidR="00F55906" w:rsidRPr="00E84CC1">
        <w:rPr>
          <w:rFonts w:ascii="GHEA Grapalat" w:hAnsi="GHEA Grapalat"/>
          <w:b/>
          <w:sz w:val="24"/>
          <w:szCs w:val="24"/>
        </w:rPr>
        <w:t>часов</w:t>
      </w:r>
      <w:r w:rsidR="00F55906" w:rsidRPr="00BD39D8">
        <w:rPr>
          <w:rFonts w:ascii="GHEA Grapalat" w:hAnsi="GHEA Grapalat"/>
          <w:b/>
          <w:sz w:val="24"/>
          <w:szCs w:val="24"/>
        </w:rPr>
        <w:t xml:space="preserve"> 2</w:t>
      </w:r>
      <w:r w:rsidR="00544673" w:rsidRPr="00BD39D8">
        <w:rPr>
          <w:rFonts w:ascii="GHEA Grapalat" w:hAnsi="GHEA Grapalat"/>
          <w:b/>
          <w:sz w:val="24"/>
          <w:szCs w:val="24"/>
        </w:rPr>
        <w:t>0</w:t>
      </w:r>
      <w:r w:rsidR="00F55906" w:rsidRPr="00E84CC1">
        <w:rPr>
          <w:rFonts w:ascii="GHEA Grapalat" w:hAnsi="GHEA Grapalat"/>
          <w:b/>
          <w:sz w:val="24"/>
          <w:szCs w:val="24"/>
        </w:rPr>
        <w:t>-го</w:t>
      </w:r>
      <w:r w:rsidR="00F55906" w:rsidRPr="002C7467">
        <w:rPr>
          <w:rFonts w:ascii="GHEA Grapalat" w:hAnsi="GHEA Grapalat"/>
          <w:b/>
          <w:sz w:val="24"/>
          <w:szCs w:val="24"/>
        </w:rPr>
        <w:t xml:space="preserve">  дня с даты опубликования в бюллетене объявления и приглашения на настоящую процедуру. </w:t>
      </w:r>
    </w:p>
    <w:p w:rsidR="00F55906" w:rsidRDefault="00F55906" w:rsidP="00F55906">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BD39D8">
        <w:rPr>
          <w:rFonts w:ascii="GHEA Grapalat" w:hAnsi="GHEA Grapalat"/>
          <w:sz w:val="24"/>
          <w:szCs w:val="24"/>
        </w:rPr>
        <w:t>Наринэ Абраамян.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F55906">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084009">
        <w:rPr>
          <w:rFonts w:ascii="GHEA Grapalat" w:hAnsi="GHEA Grapalat"/>
          <w:b/>
          <w:sz w:val="24"/>
          <w:szCs w:val="24"/>
        </w:rPr>
        <w:t>технические характеристики</w:t>
      </w:r>
      <w:r w:rsidR="00932115" w:rsidRPr="00084009">
        <w:rPr>
          <w:rFonts w:ascii="GHEA Grapalat" w:hAnsi="GHEA Grapalat" w:cs="Sylfaen"/>
          <w:b/>
          <w:sz w:val="24"/>
          <w:szCs w:val="24"/>
        </w:rPr>
        <w:t xml:space="preserve"> предлагаемого им товара</w:t>
      </w:r>
      <w:r w:rsidR="005F25EF" w:rsidRPr="00084009">
        <w:rPr>
          <w:rFonts w:ascii="GHEA Grapalat" w:hAnsi="GHEA Grapalat"/>
          <w:b/>
          <w:sz w:val="24"/>
          <w:szCs w:val="24"/>
        </w:rPr>
        <w:t xml:space="preserve">, а также товарный знак, </w:t>
      </w:r>
      <w:r w:rsidR="00932115" w:rsidRPr="00084009">
        <w:rPr>
          <w:rFonts w:ascii="GHEA Grapalat" w:hAnsi="GHEA Grapalat" w:cs="Sylfaen"/>
          <w:b/>
          <w:sz w:val="24"/>
          <w:szCs w:val="24"/>
        </w:rPr>
        <w:t xml:space="preserve">фирменное наименование, </w:t>
      </w:r>
      <w:r w:rsidR="005F6602" w:rsidRPr="00084009">
        <w:rPr>
          <w:rFonts w:ascii="GHEA Grapalat" w:hAnsi="GHEA Grapalat" w:cs="Sylfaen"/>
          <w:b/>
          <w:sz w:val="24"/>
          <w:szCs w:val="24"/>
        </w:rPr>
        <w:t xml:space="preserve">модель </w:t>
      </w:r>
      <w:r w:rsidR="00932115" w:rsidRPr="00084009">
        <w:rPr>
          <w:rFonts w:ascii="GHEA Grapalat" w:hAnsi="GHEA Grapalat" w:cs="Sylfaen"/>
          <w:b/>
          <w:sz w:val="24"/>
          <w:szCs w:val="24"/>
        </w:rPr>
        <w:t>и</w:t>
      </w:r>
      <w:r w:rsidR="00932115" w:rsidRPr="00084009">
        <w:rPr>
          <w:rFonts w:ascii="GHEA Grapalat" w:hAnsi="GHEA Grapalat"/>
          <w:b/>
          <w:sz w:val="24"/>
          <w:szCs w:val="24"/>
        </w:rPr>
        <w:t xml:space="preserve"> </w:t>
      </w:r>
      <w:r w:rsidR="005F25EF" w:rsidRPr="00084009">
        <w:rPr>
          <w:rFonts w:ascii="GHEA Grapalat" w:hAnsi="GHEA Grapalat"/>
          <w:b/>
          <w:sz w:val="24"/>
          <w:szCs w:val="24"/>
        </w:rPr>
        <w:t>наименование производителя, (далее — полное описание товара</w:t>
      </w:r>
      <w:r w:rsidR="005F25EF" w:rsidRPr="00084009">
        <w:rPr>
          <w:rFonts w:ascii="GHEA Grapalat" w:hAnsi="GHEA Grapalat"/>
          <w:b/>
        </w:rPr>
        <w:t>)</w:t>
      </w:r>
      <w:r w:rsidR="00B82520" w:rsidRPr="00084009">
        <w:rPr>
          <w:rFonts w:ascii="GHEA Grapalat" w:hAnsi="GHEA Grapalat"/>
          <w:b/>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084009">
        <w:rPr>
          <w:rFonts w:ascii="GHEA Grapalat" w:hAnsi="GHEA Grapalat"/>
          <w:b/>
        </w:rPr>
        <w:t>обеспечение заявки</w:t>
      </w:r>
      <w:r w:rsidR="00084009" w:rsidRPr="00BD39D8">
        <w:rPr>
          <w:rFonts w:ascii="GHEA Grapalat" w:hAnsi="GHEA Grapalat"/>
          <w:b/>
        </w:rPr>
        <w:t xml:space="preserve"> за 1-й и 2-й лот</w:t>
      </w:r>
      <w:r w:rsidR="0067389F" w:rsidRPr="00084009">
        <w:rPr>
          <w:rFonts w:ascii="GHEA Grapalat" w:hAnsi="GHEA Grapalat"/>
          <w:b/>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 xml:space="preserve">и </w:t>
      </w:r>
      <w:r w:rsidRPr="009044F1">
        <w:rPr>
          <w:rFonts w:ascii="GHEA Grapalat" w:hAnsi="GHEA Grapalat"/>
          <w:sz w:val="24"/>
          <w:szCs w:val="24"/>
        </w:rPr>
        <w:lastRenderedPageBreak/>
        <w:t>"налог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084009">
        <w:rPr>
          <w:rFonts w:ascii="GHEA Grapalat" w:hAnsi="GHEA Grapalat"/>
          <w:b/>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Pr="009044F1">
        <w:rPr>
          <w:rFonts w:ascii="GHEA Grapalat" w:hAnsi="GHEA Grapalat"/>
          <w:sz w:val="24"/>
          <w:szCs w:val="24"/>
        </w:rPr>
        <w:t>.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084009" w:rsidRDefault="00283198" w:rsidP="00B46D58">
      <w:pPr>
        <w:widowControl w:val="0"/>
        <w:tabs>
          <w:tab w:val="left" w:pos="1134"/>
        </w:tabs>
        <w:spacing w:after="160"/>
        <w:ind w:firstLine="567"/>
        <w:jc w:val="both"/>
        <w:rPr>
          <w:rFonts w:ascii="GHEA Grapalat" w:hAnsi="GHEA Grapalat"/>
          <w:b/>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 xml:space="preserve">Участник заявкой в порядке, установленном настоящим Приглашением, </w:t>
      </w:r>
      <w:r w:rsidR="00084009" w:rsidRPr="00BD39D8">
        <w:rPr>
          <w:rFonts w:ascii="GHEA Grapalat" w:hAnsi="GHEA Grapalat"/>
          <w:b/>
        </w:rPr>
        <w:t xml:space="preserve">за 1-й и 2-й лот </w:t>
      </w:r>
      <w:r w:rsidRPr="00084009">
        <w:rPr>
          <w:rFonts w:ascii="GHEA Grapalat" w:hAnsi="GHEA Grapalat"/>
          <w:b/>
        </w:rPr>
        <w:t>представляет обеспечение заявки</w:t>
      </w:r>
      <w:r w:rsidR="00681F45" w:rsidRPr="00084009">
        <w:rPr>
          <w:rFonts w:ascii="GHEA Grapalat" w:hAnsi="GHEA Grapalat"/>
          <w:b/>
        </w:rPr>
        <w:t>.</w:t>
      </w:r>
    </w:p>
    <w:p w:rsidR="00903898" w:rsidRPr="009044F1" w:rsidRDefault="00771C0F" w:rsidP="00B46D58">
      <w:pPr>
        <w:widowControl w:val="0"/>
        <w:spacing w:after="160"/>
        <w:ind w:firstLine="567"/>
        <w:jc w:val="both"/>
        <w:rPr>
          <w:rFonts w:ascii="GHEA Grapalat" w:hAnsi="GHEA Grapalat" w:cs="Sylfaen"/>
        </w:rPr>
      </w:pPr>
      <w:r w:rsidRPr="00302F59">
        <w:rPr>
          <w:rFonts w:ascii="GHEA Grapalat" w:hAnsi="GHEA Grapalat"/>
          <w:b/>
        </w:rPr>
        <w:t>Обеспечение заявки представляется в виде банковской гарантии</w:t>
      </w:r>
      <w:r w:rsidR="008463FB" w:rsidRPr="00302F59">
        <w:rPr>
          <w:rFonts w:ascii="GHEA Grapalat" w:hAnsi="GHEA Grapalat"/>
          <w:b/>
        </w:rPr>
        <w:t xml:space="preserve"> (Приложение 3)</w:t>
      </w:r>
      <w:r w:rsidRPr="009044F1">
        <w:rPr>
          <w:rFonts w:ascii="GHEA Grapalat" w:hAnsi="GHEA Grapalat"/>
        </w:rPr>
        <w:t xml:space="preserve"> или наличных денег в размере, </w:t>
      </w:r>
      <w:r w:rsidRPr="00302F59">
        <w:rPr>
          <w:rFonts w:ascii="GHEA Grapalat" w:hAnsi="GHEA Grapalat"/>
          <w:b/>
        </w:rPr>
        <w:t xml:space="preserve">равном пяти процентам </w:t>
      </w:r>
      <w:r w:rsidR="00682AE5" w:rsidRPr="00302F59">
        <w:rPr>
          <w:rFonts w:ascii="GHEA Grapalat" w:hAnsi="GHEA Grapalat"/>
          <w:b/>
        </w:rPr>
        <w:t>цены</w:t>
      </w:r>
      <w:r w:rsidR="00682AE5">
        <w:rPr>
          <w:rFonts w:ascii="GHEA Grapalat" w:hAnsi="GHEA Grapalat"/>
        </w:rPr>
        <w:t xml:space="preserve">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lastRenderedPageBreak/>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302F59">
        <w:rPr>
          <w:rFonts w:ascii="GHEA Grapalat" w:hAnsi="GHEA Grapalat"/>
          <w:b/>
        </w:rPr>
        <w:t>Если процедура закупки организуется на основании пункта 2 части 6 статьи 15 Закона, обеспечение заявки лицу,</w:t>
      </w:r>
      <w:r w:rsidRPr="00430362">
        <w:rPr>
          <w:rFonts w:ascii="GHEA Grapalat" w:hAnsi="GHEA Grapalat"/>
        </w:rPr>
        <w:t xml:space="preserve">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302F59" w:rsidRPr="008D71AE">
        <w:rPr>
          <w:rFonts w:ascii="GHEA Grapalat" w:hAnsi="GHEA Grapalat"/>
          <w:b/>
        </w:rPr>
        <w:t xml:space="preserve">Обеспечение заявки должно быть действительно в течение </w:t>
      </w:r>
      <w:r w:rsidR="00302F59" w:rsidRPr="00BD39D8">
        <w:rPr>
          <w:rFonts w:ascii="GHEA Grapalat" w:hAnsi="GHEA Grapalat"/>
          <w:b/>
        </w:rPr>
        <w:t>120</w:t>
      </w:r>
      <w:r w:rsidR="00302F59" w:rsidRPr="008D71AE">
        <w:rPr>
          <w:rFonts w:ascii="Courier New" w:hAnsi="Courier New" w:cs="Courier New"/>
          <w:b/>
        </w:rPr>
        <w:t> </w:t>
      </w:r>
      <w:r w:rsidR="00302F59" w:rsidRPr="008D71AE">
        <w:rPr>
          <w:rFonts w:ascii="GHEA Grapalat" w:hAnsi="GHEA Grapalat"/>
          <w:b/>
        </w:rPr>
        <w:t>(</w:t>
      </w:r>
      <w:r w:rsidR="00302F59" w:rsidRPr="008D71AE">
        <w:rPr>
          <w:rFonts w:ascii="GHEA Grapalat" w:hAnsi="GHEA Grapalat"/>
          <w:b/>
          <w:i/>
        </w:rPr>
        <w:t>сто двадцати</w:t>
      </w:r>
      <w:r w:rsidR="00302F59" w:rsidRPr="008D71AE">
        <w:rPr>
          <w:rFonts w:ascii="GHEA Grapalat" w:hAnsi="GHEA Grapalat"/>
          <w:b/>
        </w:rPr>
        <w:t xml:space="preserve">) рабочих дней со дня подачи </w:t>
      </w:r>
      <w:r w:rsidR="006F5184" w:rsidRPr="009044F1">
        <w:rPr>
          <w:rFonts w:ascii="GHEA Grapalat" w:hAnsi="GHEA Grapalat"/>
        </w:rPr>
        <w:t>заяв</w:t>
      </w:r>
      <w:r w:rsidR="009B5257">
        <w:rPr>
          <w:rFonts w:ascii="GHEA Grapalat" w:hAnsi="GHEA Grapalat"/>
        </w:rPr>
        <w:t>о</w:t>
      </w:r>
      <w:r w:rsidR="006F5184" w:rsidRPr="009044F1">
        <w:rPr>
          <w:rFonts w:ascii="GHEA Grapalat" w:hAnsi="GHEA Grapalat"/>
        </w:rPr>
        <w:t>к.</w:t>
      </w:r>
      <w:r w:rsidR="00CD5802" w:rsidRPr="00CD5802">
        <w:rPr>
          <w:rFonts w:ascii="GHEA Grapalat" w:hAnsi="GHEA Grapalat"/>
          <w:vertAlign w:val="superscript"/>
        </w:rPr>
        <w:t>9.2</w:t>
      </w:r>
      <w:r w:rsidR="006F5184" w:rsidRPr="009044F1">
        <w:rPr>
          <w:rFonts w:ascii="GHEA Grapalat" w:hAnsi="GHEA Grapalat"/>
        </w:rPr>
        <w:t xml:space="preserve"> </w:t>
      </w:r>
    </w:p>
    <w:p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 xml:space="preserve">Руководитель заказчика </w:t>
      </w:r>
      <w:r w:rsidR="0081784D">
        <w:rPr>
          <w:rFonts w:ascii="GHEA Grapalat" w:hAnsi="GHEA Grapalat"/>
        </w:rPr>
        <w:t xml:space="preserve">в письменной форме </w:t>
      </w:r>
      <w:r w:rsidR="00FA0EEA">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81784D">
        <w:rPr>
          <w:rFonts w:ascii="GHEA Grapalat" w:hAnsi="GHEA Grapalat"/>
        </w:rPr>
        <w:t>Министерству финансов РА</w:t>
      </w:r>
      <w:r w:rsidR="00FA0EEA">
        <w:rPr>
          <w:rFonts w:ascii="GHEA Grapalat" w:hAnsi="GHEA Grapalat"/>
        </w:rPr>
        <w:t xml:space="preserve"> в течение </w:t>
      </w:r>
      <w:r w:rsidR="0081784D">
        <w:rPr>
          <w:rFonts w:ascii="GHEA Grapalat" w:hAnsi="GHEA Grapalat"/>
        </w:rPr>
        <w:t xml:space="preserve">пяти </w:t>
      </w:r>
      <w:r w:rsidR="00FA0EEA">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3F7952">
        <w:rPr>
          <w:rFonts w:ascii="GHEA Grapalat" w:hAnsi="GHEA Grapalat"/>
        </w:rPr>
        <w:t xml:space="preserve"> или Министерством финансов РА</w:t>
      </w:r>
      <w:r w:rsidR="00FA0EEA">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Pr>
          <w:rFonts w:ascii="GHEA Grapalat" w:hAnsi="GHEA Grapalat"/>
        </w:rPr>
        <w:t>письменно</w:t>
      </w:r>
      <w:r w:rsidR="00FA0EEA">
        <w:rPr>
          <w:rFonts w:ascii="GHEA Grapalat" w:hAnsi="GHEA Grapalat"/>
        </w:rPr>
        <w:t xml:space="preserve">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2500D5" w:rsidRPr="002500D5">
        <w:rPr>
          <w:rFonts w:ascii="GHEA Grapalat" w:hAnsi="GHEA Grapalat"/>
          <w:b/>
          <w:sz w:val="24"/>
          <w:szCs w:val="24"/>
        </w:rPr>
        <w:t>Вскрытие заявок произойдет на "</w:t>
      </w:r>
      <w:r w:rsidR="002500D5" w:rsidRPr="00BD39D8">
        <w:rPr>
          <w:rFonts w:ascii="GHEA Grapalat" w:hAnsi="GHEA Grapalat"/>
          <w:b/>
          <w:sz w:val="24"/>
          <w:szCs w:val="24"/>
        </w:rPr>
        <w:t>2</w:t>
      </w:r>
      <w:r w:rsidR="00544673" w:rsidRPr="00BD39D8">
        <w:rPr>
          <w:rFonts w:ascii="GHEA Grapalat" w:hAnsi="GHEA Grapalat"/>
          <w:b/>
          <w:sz w:val="24"/>
          <w:szCs w:val="24"/>
        </w:rPr>
        <w:t>0</w:t>
      </w:r>
      <w:r w:rsidR="000C1200">
        <w:rPr>
          <w:rFonts w:ascii="GHEA Grapalat" w:hAnsi="GHEA Grapalat"/>
          <w:b/>
          <w:sz w:val="24"/>
          <w:szCs w:val="24"/>
        </w:rPr>
        <w:t>"-й день в ""11:00" "</w:t>
      </w:r>
      <w:r w:rsidR="002500D5" w:rsidRPr="002500D5">
        <w:rPr>
          <w:rFonts w:ascii="GHEA Grapalat" w:hAnsi="GHEA Grapalat"/>
          <w:b/>
          <w:sz w:val="24"/>
          <w:szCs w:val="24"/>
        </w:rPr>
        <w:t>со дня опубликования в бюллетене объявления и приглашения на настоящую процедуру. На заседании по вскрытию и оценке заявок</w:t>
      </w:r>
      <w:r w:rsidR="002500D5" w:rsidRPr="00BD39D8">
        <w:rPr>
          <w:rFonts w:ascii="GHEA Grapalat" w:hAnsi="GHEA Grapalat"/>
          <w:sz w:val="24"/>
          <w:szCs w:val="24"/>
        </w:rPr>
        <w:t>.</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 xml:space="preserve">рабочих дней со дня истечения </w:t>
      </w:r>
      <w:r w:rsidR="009A796C" w:rsidRPr="009044F1">
        <w:rPr>
          <w:rFonts w:ascii="GHEA Grapalat" w:hAnsi="GHEA Grapalat"/>
        </w:rPr>
        <w:lastRenderedPageBreak/>
        <w:t>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C8631B" w:rsidRDefault="00745561" w:rsidP="00B46D58">
      <w:pPr>
        <w:widowControl w:val="0"/>
        <w:spacing w:after="160"/>
        <w:ind w:firstLine="567"/>
        <w:jc w:val="both"/>
        <w:rPr>
          <w:rFonts w:ascii="GHEA Grapalat" w:hAnsi="GHEA Grapalat" w:cs="Sylfaen"/>
          <w:b/>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w:t>
      </w:r>
      <w:r w:rsidRPr="00C8631B">
        <w:rPr>
          <w:rFonts w:ascii="GHEA Grapalat" w:hAnsi="GHEA Grapalat"/>
          <w:b/>
        </w:rPr>
        <w:t>При этом, на заседании по вскрытию</w:t>
      </w:r>
      <w:r w:rsidR="00550A62" w:rsidRPr="00C8631B">
        <w:rPr>
          <w:rFonts w:ascii="GHEA Grapalat" w:hAnsi="GHEA Grapalat"/>
          <w:b/>
        </w:rPr>
        <w:t xml:space="preserve"> и оценке </w:t>
      </w:r>
      <w:r w:rsidRPr="00C8631B">
        <w:rPr>
          <w:rFonts w:ascii="GHEA Grapalat" w:hAnsi="GHEA Grapalat"/>
          <w:b/>
        </w:rPr>
        <w:t xml:space="preserve">заявок комиссия отклоняет те заявки, в которых отсутствуют ценовое предложение, </w:t>
      </w:r>
      <w:r w:rsidR="006A4E85" w:rsidRPr="00C8631B">
        <w:rPr>
          <w:rFonts w:ascii="GHEA Grapalat" w:hAnsi="GHEA Grapalat"/>
          <w:b/>
        </w:rPr>
        <w:t xml:space="preserve">и/или обеспечение заявки, или </w:t>
      </w:r>
      <w:r w:rsidRPr="00C8631B">
        <w:rPr>
          <w:rFonts w:ascii="GHEA Grapalat" w:hAnsi="GHEA Grapalat"/>
          <w:b/>
        </w:rPr>
        <w:t>те, которые не соответствуют требованиям приглашения</w:t>
      </w:r>
      <w:r w:rsidR="00550A62" w:rsidRPr="00C8631B">
        <w:rPr>
          <w:rFonts w:ascii="GHEA Grapalat" w:hAnsi="GHEA Grapalat"/>
          <w:b/>
        </w:rPr>
        <w:t>, за исключением случая, установленного пунктом 8.9 части 1 настоящего приглашения</w:t>
      </w:r>
      <w:r w:rsidRPr="00C8631B">
        <w:rPr>
          <w:rFonts w:ascii="GHEA Grapalat" w:hAnsi="GHEA Grapalat"/>
          <w:b/>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C0278F" w:rsidRPr="009044F1">
        <w:rPr>
          <w:rFonts w:ascii="GHEA Grapalat" w:hAnsi="GHEA Grapalat"/>
          <w:i w:val="0"/>
          <w:sz w:val="24"/>
          <w:szCs w:val="24"/>
        </w:rPr>
        <w:t xml:space="preserve">Если предлагаемые цены представлены в двух или более валютах, они сопоставляются с драмом </w:t>
      </w:r>
      <w:r w:rsidR="00C0278F" w:rsidRPr="00447C65">
        <w:rPr>
          <w:rFonts w:ascii="GHEA Grapalat" w:hAnsi="GHEA Grapalat"/>
          <w:b/>
          <w:i w:val="0"/>
          <w:sz w:val="24"/>
          <w:szCs w:val="24"/>
        </w:rPr>
        <w:t>с драмом Республики Армения по курсу ЦБ  Армении</w:t>
      </w:r>
      <w:r w:rsidR="00C0278F">
        <w:rPr>
          <w:rStyle w:val="FootnoteReference"/>
          <w:rFonts w:ascii="GHEA Grapalat" w:hAnsi="GHEA Grapalat"/>
          <w:i w:val="0"/>
          <w:sz w:val="24"/>
          <w:szCs w:val="24"/>
        </w:rPr>
        <w:t xml:space="preserve"> </w:t>
      </w:r>
      <w:r w:rsidR="003C78D9">
        <w:rPr>
          <w:rStyle w:val="FootnoteReference"/>
          <w:rFonts w:ascii="GHEA Grapalat" w:hAnsi="GHEA Grapalat"/>
          <w:i w:val="0"/>
          <w:sz w:val="24"/>
          <w:szCs w:val="24"/>
        </w:rPr>
        <w:footnoteReference w:customMarkFollows="1" w:id="8"/>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w:t>
      </w:r>
      <w:r w:rsidRPr="009044F1">
        <w:rPr>
          <w:rFonts w:ascii="GHEA Grapalat" w:hAnsi="GHEA Grapalat"/>
          <w:sz w:val="24"/>
          <w:szCs w:val="24"/>
        </w:rPr>
        <w:lastRenderedPageBreak/>
        <w:t>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FB4847">
      <w:pPr>
        <w:pStyle w:val="ListParagraph"/>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FB4847">
      <w:pPr>
        <w:pStyle w:val="ListParagraph"/>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 xml:space="preserve">а по </w:t>
      </w:r>
      <w:r w:rsidR="000A1DB5" w:rsidRPr="00357DB8">
        <w:rPr>
          <w:rFonts w:ascii="GHEA Grapalat" w:hAnsi="GHEA Grapalat"/>
        </w:rPr>
        <w:lastRenderedPageBreak/>
        <w:t>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AC02BA">
        <w:rPr>
          <w:rFonts w:ascii="GHEA Grapalat" w:hAnsi="GHEA Grapalat"/>
          <w:b/>
          <w:sz w:val="24"/>
          <w:szCs w:val="24"/>
        </w:rPr>
        <w:t>Оценка заявок и определение отобранного участника осуществляются по отдельным лотам</w:t>
      </w:r>
      <w:r w:rsidR="00FE2802" w:rsidRPr="00AC02BA">
        <w:rPr>
          <w:rStyle w:val="FootnoteReference"/>
          <w:rFonts w:ascii="GHEA Grapalat" w:hAnsi="GHEA Grapalat"/>
          <w:b/>
          <w:sz w:val="24"/>
          <w:szCs w:val="24"/>
        </w:rPr>
        <w:footnoteReference w:customMarkFollows="1" w:id="9"/>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AC02BA">
        <w:rPr>
          <w:rFonts w:ascii="GHEA Grapalat" w:hAnsi="GHEA Grapalat"/>
          <w:b/>
          <w:sz w:val="24"/>
          <w:szCs w:val="24"/>
        </w:rPr>
        <w:t>Период ожидания в случае настоящей процедуры составляет "</w:t>
      </w:r>
      <w:r w:rsidR="00AC02BA" w:rsidRPr="00BD39D8">
        <w:rPr>
          <w:rFonts w:ascii="GHEA Grapalat" w:hAnsi="GHEA Grapalat"/>
          <w:b/>
          <w:sz w:val="24"/>
          <w:szCs w:val="24"/>
        </w:rPr>
        <w:t>10</w:t>
      </w:r>
      <w:r w:rsidRPr="00AC02BA">
        <w:rPr>
          <w:rFonts w:ascii="GHEA Grapalat" w:hAnsi="GHEA Grapalat"/>
          <w:b/>
          <w:sz w:val="24"/>
          <w:szCs w:val="24"/>
        </w:rPr>
        <w:t>" календарных дней. Период ожидания</w:t>
      </w:r>
      <w:r>
        <w:rPr>
          <w:rFonts w:ascii="GHEA Grapalat" w:hAnsi="GHEA Grapalat"/>
          <w:sz w:val="24"/>
          <w:szCs w:val="24"/>
        </w:rPr>
        <w:t>:</w:t>
      </w:r>
    </w:p>
    <w:p w:rsidR="0084513E" w:rsidRPr="00B6749E" w:rsidRDefault="0084513E" w:rsidP="00FB4847">
      <w:pPr>
        <w:pStyle w:val="BodyTextIndent2"/>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FB4847">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D565D" w:rsidRDefault="007D565D" w:rsidP="007D565D">
      <w:pPr>
        <w:rPr>
          <w:rFonts w:ascii="GHEA Grapalat" w:hAnsi="GHEA Grapalat"/>
          <w:b/>
        </w:rPr>
      </w:pPr>
    </w:p>
    <w:p w:rsidR="007D565D" w:rsidRDefault="007D565D" w:rsidP="007D565D">
      <w:pPr>
        <w:rPr>
          <w:rFonts w:ascii="GHEA Grapalat" w:hAnsi="GHEA Grapalat"/>
        </w:rPr>
      </w:pPr>
    </w:p>
    <w:p w:rsidR="000313A6" w:rsidRPr="009044F1" w:rsidRDefault="00AA0AD8" w:rsidP="007D565D">
      <w:pPr>
        <w:jc w:val="center"/>
        <w:rPr>
          <w:rFonts w:ascii="GHEA Grapalat" w:hAnsi="GHEA Grapalat" w:cs="Arial"/>
          <w:b/>
          <w:iCs/>
        </w:rPr>
      </w:pPr>
      <w:r w:rsidRPr="009044F1">
        <w:rPr>
          <w:rFonts w:ascii="GHEA Grapalat" w:hAnsi="GHEA Grapalat"/>
          <w:b/>
        </w:rPr>
        <w:t>9. ЗАКЛЮЧЕНИЕ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w:t>
      </w:r>
      <w:r w:rsidR="00646B97" w:rsidRPr="005C7E85">
        <w:rPr>
          <w:rFonts w:ascii="GHEA Grapalat" w:hAnsi="GHEA Grapalat"/>
          <w:b/>
          <w:color w:val="000000" w:themeColor="text1"/>
        </w:rPr>
        <w:t xml:space="preserve">в течение 5-и рабочих дней </w:t>
      </w:r>
      <w:r w:rsidR="009D228B" w:rsidRPr="005C7E85">
        <w:rPr>
          <w:rFonts w:ascii="GHEA Grapalat" w:hAnsi="GHEA Grapalat"/>
          <w:b/>
          <w:color w:val="000000" w:themeColor="text1"/>
        </w:rPr>
        <w:t>после</w:t>
      </w:r>
      <w:r w:rsidR="009D228B">
        <w:rPr>
          <w:rFonts w:ascii="GHEA Grapalat" w:hAnsi="GHEA Grapalat"/>
          <w:color w:val="000000" w:themeColor="text1"/>
        </w:rPr>
        <w:t xml:space="preserve">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w:t>
      </w:r>
      <w:r w:rsidR="00646B97" w:rsidRPr="005C7E85">
        <w:rPr>
          <w:rFonts w:ascii="GHEA Grapalat" w:hAnsi="GHEA Grapalat"/>
          <w:b/>
        </w:rPr>
        <w:t>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263BCA"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p>
    <w:p w:rsidR="00263BCA" w:rsidRDefault="00263BCA" w:rsidP="00801A4F">
      <w:pPr>
        <w:widowControl w:val="0"/>
        <w:tabs>
          <w:tab w:val="left" w:pos="1276"/>
        </w:tabs>
        <w:spacing w:after="160"/>
        <w:ind w:firstLine="567"/>
        <w:jc w:val="both"/>
        <w:rPr>
          <w:rFonts w:ascii="GHEA Grapalat" w:hAnsi="GHEA Grapalat"/>
        </w:rPr>
      </w:pPr>
      <w:r w:rsidRPr="00BD39D8">
        <w:rPr>
          <w:rFonts w:ascii="GHEA Grapalat" w:hAnsi="GHEA Grapalat"/>
          <w:b/>
        </w:rPr>
        <w:t>За 1-и 2-й лот о</w:t>
      </w:r>
      <w:r w:rsidRPr="00263BCA">
        <w:rPr>
          <w:rFonts w:ascii="GHEA Grapalat" w:hAnsi="GHEA Grapalat"/>
          <w:b/>
        </w:rPr>
        <w:t>беспечение квалификации представляется</w:t>
      </w:r>
      <w:r w:rsidRPr="00370E40">
        <w:rPr>
          <w:rFonts w:ascii="GHEA Grapalat" w:hAnsi="GHEA Grapalat"/>
        </w:rPr>
        <w:t xml:space="preserve"> в виде</w:t>
      </w:r>
      <w:r>
        <w:rPr>
          <w:rFonts w:ascii="GHEA Grapalat" w:hAnsi="GHEA Grapalat"/>
        </w:rPr>
        <w:t xml:space="preserve"> </w:t>
      </w:r>
      <w:r w:rsidRPr="00174059">
        <w:rPr>
          <w:rFonts w:ascii="GHEA Grapalat" w:hAnsi="GHEA Grapalat"/>
        </w:rPr>
        <w:t>гарантий, предоставленных банками</w:t>
      </w:r>
      <w:r w:rsidRPr="003A60C3">
        <w:rPr>
          <w:rFonts w:ascii="GHEA Grapalat" w:hAnsi="GHEA Grapalat"/>
        </w:rPr>
        <w:t xml:space="preserve"> </w:t>
      </w:r>
      <w:r w:rsidRPr="00174059">
        <w:rPr>
          <w:rFonts w:ascii="GHEA Grapalat" w:hAnsi="GHEA Grapalat"/>
        </w:rPr>
        <w:t>или наличных денег.</w:t>
      </w:r>
      <w:r w:rsidRPr="00370E40">
        <w:rPr>
          <w:rFonts w:ascii="GHEA Grapalat" w:hAnsi="GHEA Grapalat"/>
        </w:rPr>
        <w:t xml:space="preserve"> Причем  обеспечение должно быть действительным как минимум включительно </w:t>
      </w:r>
      <w:r w:rsidRPr="003A60C3">
        <w:rPr>
          <w:rFonts w:ascii="GHEA Grapalat" w:hAnsi="GHEA Grapalat"/>
          <w:b/>
        </w:rPr>
        <w:t xml:space="preserve">до </w:t>
      </w:r>
      <w:r w:rsidRPr="00710204">
        <w:rPr>
          <w:rFonts w:ascii="GHEA Grapalat" w:hAnsi="GHEA Grapalat"/>
          <w:b/>
        </w:rPr>
        <w:t>90</w:t>
      </w:r>
      <w:r w:rsidRPr="003A60C3">
        <w:rPr>
          <w:rFonts w:ascii="GHEA Grapalat" w:hAnsi="GHEA Grapalat"/>
          <w:b/>
        </w:rPr>
        <w:t xml:space="preserve">-го рабочего дня, </w:t>
      </w:r>
      <w:r w:rsidRPr="00B81123">
        <w:rPr>
          <w:rFonts w:ascii="GHEA Grapalat" w:hAnsi="GHEA Grapalat"/>
        </w:rPr>
        <w:t>следующего за днем полного принятия заказчиком результата выполнения контракта</w:t>
      </w:r>
    </w:p>
    <w:p w:rsidR="003D57AD" w:rsidRPr="003D57AD" w:rsidRDefault="00263BCA" w:rsidP="00801A4F">
      <w:pPr>
        <w:widowControl w:val="0"/>
        <w:tabs>
          <w:tab w:val="left" w:pos="1276"/>
        </w:tabs>
        <w:spacing w:after="160"/>
        <w:ind w:firstLine="567"/>
        <w:jc w:val="both"/>
        <w:rPr>
          <w:rFonts w:ascii="GHEA Grapalat" w:hAnsi="GHEA Grapalat"/>
          <w:lang w:val="hy-AM"/>
        </w:rPr>
      </w:pPr>
      <w:r w:rsidRPr="00BD39D8">
        <w:rPr>
          <w:rFonts w:ascii="GHEA Grapalat" w:hAnsi="GHEA Grapalat"/>
          <w:b/>
        </w:rPr>
        <w:t>За 3-й лот о</w:t>
      </w:r>
      <w:r w:rsidRPr="00263BCA">
        <w:rPr>
          <w:rFonts w:ascii="GHEA Grapalat" w:hAnsi="GHEA Grapalat"/>
          <w:b/>
        </w:rPr>
        <w:t>беспечение</w:t>
      </w:r>
      <w:r w:rsidR="003D57AD" w:rsidRPr="00263BCA">
        <w:rPr>
          <w:rFonts w:ascii="GHEA Grapalat" w:hAnsi="GHEA Grapalat"/>
          <w:b/>
        </w:rPr>
        <w:t xml:space="preserve"> квалификации представляется</w:t>
      </w:r>
      <w:r w:rsidR="003D57AD" w:rsidRPr="00370E40">
        <w:rPr>
          <w:rFonts w:ascii="GHEA Grapalat" w:hAnsi="GHEA Grapalat"/>
        </w:rPr>
        <w:t xml:space="preserve">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w:t>
      </w:r>
      <w:r w:rsidR="00571E4C" w:rsidRPr="00BF3E44">
        <w:rPr>
          <w:rFonts w:ascii="GHEA Grapalat" w:hAnsi="GHEA Grapalat" w:cs="Sylfaen"/>
        </w:rPr>
        <w:lastRenderedPageBreak/>
        <w:t xml:space="preserve">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263BCA" w:rsidP="00801A4F">
      <w:pPr>
        <w:widowControl w:val="0"/>
        <w:tabs>
          <w:tab w:val="left" w:pos="1276"/>
        </w:tabs>
        <w:spacing w:after="160"/>
        <w:ind w:firstLine="567"/>
        <w:jc w:val="both"/>
        <w:rPr>
          <w:rFonts w:ascii="GHEA Grapalat" w:hAnsi="GHEA Grapalat"/>
        </w:rPr>
      </w:pPr>
      <w:r w:rsidRPr="00AC2B67">
        <w:rPr>
          <w:rFonts w:ascii="GHEA Grapalat" w:hAnsi="GHEA Grapalat" w:cs="Sylfaen"/>
          <w:b/>
        </w:rPr>
        <w:t>Обеспечение квалификации в виде банковской гарантии отобранный участник представляет согласно приложению 4.1</w:t>
      </w:r>
      <w:r w:rsidR="00801A4F" w:rsidRPr="00801A4F">
        <w:rPr>
          <w:rFonts w:ascii="GHEA Grapalat" w:hAnsi="GHEA Grapalat" w:cs="Sylfaen"/>
        </w:rPr>
        <w:t>.</w:t>
      </w:r>
      <w:r w:rsidR="009A0467">
        <w:rPr>
          <w:rStyle w:val="FootnoteReference"/>
          <w:rFonts w:ascii="GHEA Grapalat" w:hAnsi="GHEA Grapalat"/>
        </w:rPr>
        <w:footnoteReference w:customMarkFollows="1" w:id="10"/>
        <w:t>12</w:t>
      </w:r>
      <w:r w:rsidR="00A6609C" w:rsidRPr="0027573B">
        <w:rPr>
          <w:rFonts w:ascii="GHEA Grapalat" w:hAnsi="GHEA Grapalat"/>
        </w:rPr>
        <w:t xml:space="preserve"> </w:t>
      </w:r>
      <w:r w:rsidR="00853CBA" w:rsidRPr="0027573B">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подлежит возврату в случае надлежащего исполнения исполнителем этого соглашения (соглашений) в </w:t>
      </w:r>
      <w:r w:rsidRPr="0014372B">
        <w:rPr>
          <w:rFonts w:ascii="GHEA Grapalat" w:hAnsi="GHEA Grapalat" w:cs="Sylfaen"/>
          <w:lang w:val="hy-AM"/>
        </w:rPr>
        <w:lastRenderedPageBreak/>
        <w:t>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263BCA"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263BCA">
        <w:rPr>
          <w:rFonts w:ascii="GHEA Grapalat" w:hAnsi="GHEA Grapalat"/>
          <w:b/>
        </w:rPr>
        <w:t xml:space="preserve">Размер обеспечения договора составляет 10 процентов от цены </w:t>
      </w:r>
      <w:r w:rsidR="00E562C0" w:rsidRPr="00263BCA">
        <w:rPr>
          <w:rFonts w:ascii="GHEA Grapalat" w:hAnsi="GHEA Grapalat"/>
          <w:b/>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p>
    <w:p w:rsidR="00366C4E" w:rsidRDefault="00263BCA" w:rsidP="00B46D58">
      <w:pPr>
        <w:widowControl w:val="0"/>
        <w:tabs>
          <w:tab w:val="left" w:pos="1276"/>
        </w:tabs>
        <w:spacing w:after="160"/>
        <w:ind w:firstLine="567"/>
        <w:jc w:val="both"/>
        <w:rPr>
          <w:rFonts w:ascii="GHEA Grapalat" w:hAnsi="GHEA Grapalat"/>
        </w:rPr>
      </w:pPr>
      <w:r w:rsidRPr="00BD39D8">
        <w:rPr>
          <w:rFonts w:ascii="GHEA Grapalat" w:hAnsi="GHEA Grapalat"/>
          <w:b/>
        </w:rPr>
        <w:t>За 1-и 2-й лот о</w:t>
      </w:r>
      <w:r w:rsidR="001723D6" w:rsidRPr="00263BCA">
        <w:rPr>
          <w:rFonts w:ascii="GHEA Grapalat" w:hAnsi="GHEA Grapalat"/>
          <w:b/>
        </w:rPr>
        <w:t xml:space="preserve">беспечение </w:t>
      </w:r>
      <w:r w:rsidR="00896AAF" w:rsidRPr="00263BCA">
        <w:rPr>
          <w:rFonts w:ascii="GHEA Grapalat" w:hAnsi="GHEA Grapalat"/>
          <w:b/>
        </w:rPr>
        <w:t>договора</w:t>
      </w:r>
      <w:r w:rsidR="001723D6" w:rsidRPr="00263BCA">
        <w:rPr>
          <w:rFonts w:ascii="GHEA Grapalat" w:hAnsi="GHEA Grapalat"/>
          <w:b/>
        </w:rPr>
        <w:t xml:space="preserve"> представляется в </w:t>
      </w:r>
      <w:r w:rsidR="005876A3" w:rsidRPr="00263BCA">
        <w:rPr>
          <w:rFonts w:ascii="GHEA Grapalat" w:hAnsi="GHEA Grapalat"/>
          <w:b/>
        </w:rPr>
        <w:t>виде</w:t>
      </w:r>
      <w:r w:rsidR="001723D6" w:rsidRPr="00263BCA">
        <w:rPr>
          <w:rFonts w:ascii="GHEA Grapalat" w:hAnsi="GHEA Grapalat"/>
          <w:b/>
        </w:rPr>
        <w:t xml:space="preserve"> банковской гарантии (Приложение 5)</w:t>
      </w:r>
      <w:r w:rsidR="00375E5E" w:rsidRPr="00263BCA">
        <w:rPr>
          <w:rFonts w:ascii="GHEA Grapalat" w:hAnsi="GHEA Grapalat"/>
          <w:b/>
        </w:rPr>
        <w:t xml:space="preserve"> или наличных денег</w:t>
      </w:r>
      <w:r w:rsidR="009A0467" w:rsidRPr="00263BCA">
        <w:rPr>
          <w:rStyle w:val="FootnoteReference"/>
          <w:rFonts w:ascii="GHEA Grapalat" w:hAnsi="GHEA Grapalat"/>
          <w:b/>
        </w:rPr>
        <w:footnoteReference w:customMarkFollows="1" w:id="11"/>
        <w:t>13</w:t>
      </w:r>
      <w:r w:rsidR="00375E5E">
        <w:rPr>
          <w:rFonts w:ascii="GHEA Grapalat" w:hAnsi="GHEA Grapalat"/>
        </w:rPr>
        <w:t>.</w:t>
      </w:r>
    </w:p>
    <w:p w:rsidR="00011CAF" w:rsidRPr="00DD52A9" w:rsidRDefault="00011CAF" w:rsidP="00B46D58">
      <w:pPr>
        <w:widowControl w:val="0"/>
        <w:tabs>
          <w:tab w:val="left" w:pos="1276"/>
        </w:tabs>
        <w:spacing w:after="160"/>
        <w:ind w:firstLine="567"/>
        <w:jc w:val="both"/>
        <w:rPr>
          <w:rFonts w:ascii="GHEA Grapalat" w:hAnsi="GHEA Grapalat"/>
          <w:b/>
        </w:rPr>
      </w:pPr>
      <w:r w:rsidRPr="00BD39D8">
        <w:rPr>
          <w:rFonts w:ascii="GHEA Grapalat" w:hAnsi="GHEA Grapalat"/>
          <w:b/>
        </w:rPr>
        <w:t>За 3-й лот о</w:t>
      </w:r>
      <w:r w:rsidRPr="00DD52A9">
        <w:rPr>
          <w:rFonts w:ascii="GHEA Grapalat" w:hAnsi="GHEA Grapalat"/>
          <w:b/>
        </w:rPr>
        <w:t>беспечение договора представляется в одностороннем порядке утвержденного заявления-в виде неустойки (приложение 5.1) или наличных денег</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E43E72">
        <w:rPr>
          <w:rFonts w:ascii="GHEA Grapalat" w:hAnsi="GHEA Grapalat"/>
          <w:b/>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43E72">
        <w:rPr>
          <w:rFonts w:ascii="GHEA Grapalat" w:hAnsi="GHEA Grapalat"/>
          <w:b/>
        </w:rPr>
        <w:t>я квалификации и</w:t>
      </w:r>
      <w:r w:rsidR="0076763C" w:rsidRPr="00E43E72">
        <w:rPr>
          <w:rFonts w:ascii="GHEA Grapalat" w:hAnsi="GHEA Grapalat"/>
          <w:b/>
        </w:rPr>
        <w:t xml:space="preserve"> договора представля</w:t>
      </w:r>
      <w:r w:rsidR="00DE7753" w:rsidRPr="00E43E72">
        <w:rPr>
          <w:rFonts w:ascii="GHEA Grapalat" w:hAnsi="GHEA Grapalat"/>
          <w:b/>
        </w:rPr>
        <w:t>ю</w:t>
      </w:r>
      <w:r w:rsidR="0076763C" w:rsidRPr="00E43E72">
        <w:rPr>
          <w:rFonts w:ascii="GHEA Grapalat" w:hAnsi="GHEA Grapalat"/>
          <w:b/>
        </w:rPr>
        <w:t>тся</w:t>
      </w:r>
      <w:r w:rsidR="00180134" w:rsidRPr="00E43E72">
        <w:rPr>
          <w:rFonts w:ascii="GHEA Grapalat" w:hAnsi="GHEA Grapalat"/>
          <w:b/>
        </w:rPr>
        <w:t xml:space="preserve"> в виде заключенного в одностороннем порядке </w:t>
      </w:r>
      <w:r w:rsidR="00A9694C" w:rsidRPr="00E43E72">
        <w:rPr>
          <w:rFonts w:ascii="GHEA Grapalat" w:hAnsi="GHEA Grapalat"/>
          <w:b/>
        </w:rPr>
        <w:t>за</w:t>
      </w:r>
      <w:r w:rsidR="00180134" w:rsidRPr="00E43E72">
        <w:rPr>
          <w:rFonts w:ascii="GHEA Grapalat" w:hAnsi="GHEA Grapalat"/>
          <w:b/>
        </w:rPr>
        <w:t>явления - в виде неустойки или наличных денег</w:t>
      </w:r>
      <w:r w:rsidR="006D7219" w:rsidRPr="00E43E72">
        <w:rPr>
          <w:rFonts w:ascii="GHEA Grapalat" w:hAnsi="GHEA Grapalat"/>
          <w:b/>
        </w:rPr>
        <w:t>. Если на момент возникновения правомочия по заключению договора</w:t>
      </w:r>
      <w:r w:rsidR="00E01672" w:rsidRPr="00E43E72">
        <w:rPr>
          <w:rFonts w:ascii="GHEA Grapalat" w:hAnsi="GHEA Grapalat"/>
          <w:b/>
          <w:lang w:val="hy-AM"/>
        </w:rPr>
        <w:t xml:space="preserve"> </w:t>
      </w:r>
      <w:r w:rsidR="00D32092" w:rsidRPr="00E43E72">
        <w:rPr>
          <w:rFonts w:ascii="GHEA Grapalat" w:hAnsi="GHEA Grapalat" w:cs="Sylfaen"/>
          <w:b/>
        </w:rPr>
        <w:t xml:space="preserve">предусмотренные финансовые средства превышают </w:t>
      </w:r>
      <w:r w:rsidR="00E01672" w:rsidRPr="00E43E72">
        <w:rPr>
          <w:rFonts w:ascii="GHEA Grapalat" w:hAnsi="GHEA Grapalat" w:cs="Sylfaen"/>
          <w:b/>
          <w:lang w:val="hy-AM"/>
        </w:rPr>
        <w:t>25</w:t>
      </w:r>
      <w:r w:rsidR="00D32092" w:rsidRPr="00E43E72">
        <w:rPr>
          <w:rFonts w:ascii="GHEA Grapalat" w:hAnsi="GHEA Grapalat" w:cs="Sylfaen"/>
          <w:b/>
        </w:rPr>
        <w:t xml:space="preserve"> млн. драмов, однако для полного выполнения договора и в дальнейшем требуются финансовые средства, то обеспечени</w:t>
      </w:r>
      <w:r w:rsidR="00F66146" w:rsidRPr="00E43E72">
        <w:rPr>
          <w:rFonts w:ascii="GHEA Grapalat" w:hAnsi="GHEA Grapalat" w:cs="Sylfaen"/>
          <w:b/>
        </w:rPr>
        <w:t>я квалификации и</w:t>
      </w:r>
      <w:r w:rsidR="00D32092" w:rsidRPr="00E43E72">
        <w:rPr>
          <w:rFonts w:ascii="GHEA Grapalat" w:hAnsi="GHEA Grapalat" w:cs="Sylfaen"/>
          <w:b/>
        </w:rPr>
        <w:t xml:space="preserve"> договора, по части выделенных финансовых средств, представляется в виде </w:t>
      </w:r>
      <w:r w:rsidR="00817C86" w:rsidRPr="00E43E72">
        <w:rPr>
          <w:rFonts w:ascii="GHEA Grapalat" w:hAnsi="GHEA Grapalat" w:cs="Sylfaen"/>
          <w:b/>
        </w:rPr>
        <w:t xml:space="preserve">банковской </w:t>
      </w:r>
      <w:r w:rsidR="00D32092" w:rsidRPr="00E43E72">
        <w:rPr>
          <w:rFonts w:ascii="GHEA Grapalat" w:hAnsi="GHEA Grapalat" w:cs="Sylfaen"/>
          <w:b/>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w:t>
      </w:r>
      <w:r w:rsidR="00125AA6" w:rsidRPr="009044F1">
        <w:rPr>
          <w:rFonts w:ascii="GHEA Grapalat" w:hAnsi="GHEA Grapalat"/>
        </w:rPr>
        <w:lastRenderedPageBreak/>
        <w:t>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43E72"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w:t>
      </w:r>
      <w:r w:rsidR="00E43E72" w:rsidRPr="00BD39D8">
        <w:rPr>
          <w:rFonts w:ascii="GHEA Grapalat" w:hAnsi="GHEA Grapalat"/>
        </w:rPr>
        <w:t xml:space="preserve"> </w:t>
      </w:r>
      <w:r w:rsidR="00E43E72" w:rsidRPr="009044F1">
        <w:rPr>
          <w:rFonts w:ascii="GHEA Grapalat" w:hAnsi="GHEA Grapalat"/>
        </w:rPr>
        <w:t>управление</w:t>
      </w:r>
      <w:r w:rsidR="00E43E72">
        <w:rPr>
          <w:rStyle w:val="FootnoteReference"/>
          <w:rFonts w:ascii="GHEA Grapalat" w:hAnsi="GHEA Grapalat"/>
        </w:rPr>
        <w:t xml:space="preserve"> </w:t>
      </w:r>
      <w:r w:rsidR="0027573B">
        <w:rPr>
          <w:rStyle w:val="FootnoteReference"/>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w:t>
      </w:r>
      <w:r w:rsidRPr="00570BBD">
        <w:rPr>
          <w:rFonts w:ascii="GHEA Grapalat" w:hAnsi="GHEA Grapalat"/>
        </w:rPr>
        <w:lastRenderedPageBreak/>
        <w:t>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008D1D37" w:rsidRPr="00BD39D8">
        <w:rPr>
          <w:rFonts w:ascii="GHEA Grapalat" w:hAnsi="GHEA Grapalat"/>
          <w:b/>
        </w:rPr>
        <w:t xml:space="preserve">За 1-й и 2-й лот </w:t>
      </w:r>
      <w:r w:rsidRPr="008D1D37">
        <w:rPr>
          <w:rFonts w:ascii="GHEA Grapalat" w:hAnsi="GHEA Grapalat"/>
          <w:b/>
        </w:rPr>
        <w:t>обеспечение заявки, которое представляется в форме наличных денег или банковской гарантии</w:t>
      </w:r>
      <w:r w:rsidR="00FC016A" w:rsidRPr="008D1D37">
        <w:rPr>
          <w:rFonts w:ascii="GHEA Grapalat" w:hAnsi="GHEA Grapalat"/>
          <w:b/>
        </w:rPr>
        <w:t xml:space="preserve"> (Приложению №3)</w:t>
      </w:r>
      <w:r w:rsidRPr="008D1D37">
        <w:rPr>
          <w:rFonts w:ascii="GHEA Grapalat" w:hAnsi="GHEA Grapalat"/>
          <w:b/>
        </w:rPr>
        <w:t>; При этом заявкой представляется оригинал документа, удостоверяющего оплату наличных денег, или оригинал банковской гарантии</w:t>
      </w:r>
      <w:r w:rsidRPr="00B138F3">
        <w:rPr>
          <w:rFonts w:ascii="GHEA Grapalat" w:hAnsi="GHEA Grapalat"/>
        </w:rPr>
        <w:t>.</w:t>
      </w:r>
      <w:r w:rsidR="0036524F">
        <w:rPr>
          <w:rFonts w:ascii="GHEA Grapalat" w:hAnsi="GHEA Grapalat"/>
        </w:rPr>
        <w:t xml:space="preserve"> </w:t>
      </w:r>
      <w:r w:rsidR="00761A4D" w:rsidRPr="00B138F3">
        <w:rPr>
          <w:rStyle w:val="FootnoteReference"/>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D1D37" w:rsidRPr="00BD39D8">
        <w:rPr>
          <w:rFonts w:ascii="GHEA Grapalat" w:hAnsi="GHEA Grapalat"/>
        </w:rPr>
        <w:t xml:space="preserve">2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5F2237" w:rsidP="008937EA">
      <w:pPr>
        <w:widowControl w:val="0"/>
        <w:tabs>
          <w:tab w:val="left" w:pos="1134"/>
        </w:tabs>
        <w:spacing w:after="160"/>
        <w:ind w:firstLine="567"/>
        <w:jc w:val="both"/>
        <w:rPr>
          <w:rFonts w:ascii="GHEA Grapalat" w:hAnsi="GHEA Grapalat"/>
        </w:rPr>
      </w:pPr>
      <w:r>
        <w:rPr>
          <w:rFonts w:ascii="GHEA Grapalat" w:hAnsi="GHEA Grapalat"/>
        </w:rPr>
        <w:t>3</w:t>
      </w:r>
      <w:r w:rsidR="008937EA" w:rsidRPr="002658C9">
        <w:rPr>
          <w:rFonts w:ascii="GHEA Grapalat" w:hAnsi="GHEA Grapalat"/>
        </w:rPr>
        <w:t>.2.</w:t>
      </w:r>
      <w:r w:rsidR="008937EA" w:rsidRPr="002658C9">
        <w:rPr>
          <w:rFonts w:ascii="GHEA Grapalat" w:hAnsi="GHEA Grapalat"/>
        </w:rPr>
        <w:tab/>
        <w:t xml:space="preserve">На конверте, указанном в пункте 4.1 настоящей </w:t>
      </w:r>
      <w:r w:rsidR="008937EA">
        <w:rPr>
          <w:rFonts w:ascii="GHEA Grapalat" w:hAnsi="GHEA Grapalat"/>
        </w:rPr>
        <w:t>и</w:t>
      </w:r>
      <w:r w:rsidR="008937EA"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7B37B7"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.3.</w:t>
      </w:r>
      <w:r w:rsidR="008937EA" w:rsidRPr="002658C9">
        <w:rPr>
          <w:rFonts w:ascii="GHEA Grapalat" w:hAnsi="GHEA Grapalat"/>
        </w:rPr>
        <w:tab/>
        <w:t>На заседании по вскрытию заявок комиссия отклоняет заявки, не</w:t>
      </w:r>
      <w:r w:rsidR="008937EA" w:rsidRPr="002658C9">
        <w:rPr>
          <w:rFonts w:ascii="Courier New" w:hAnsi="Courier New" w:cs="Courier New"/>
        </w:rPr>
        <w:t> </w:t>
      </w:r>
      <w:r w:rsidR="008937EA" w:rsidRPr="002658C9">
        <w:rPr>
          <w:rFonts w:ascii="GHEA Grapalat" w:hAnsi="GHEA Grapalat"/>
        </w:rPr>
        <w:t xml:space="preserve">соответствующие требованиям пунктов </w:t>
      </w:r>
      <w:r w:rsidR="00EE46E2">
        <w:rPr>
          <w:rFonts w:ascii="GHEA Grapalat" w:hAnsi="GHEA Grapalat"/>
        </w:rPr>
        <w:t>3</w:t>
      </w:r>
      <w:r w:rsidR="008937EA" w:rsidRPr="002658C9">
        <w:rPr>
          <w:rFonts w:ascii="GHEA Grapalat" w:hAnsi="GHEA Grapalat"/>
        </w:rPr>
        <w:t xml:space="preserve">.1 и </w:t>
      </w:r>
      <w:r w:rsidR="00EE46E2">
        <w:rPr>
          <w:rFonts w:ascii="GHEA Grapalat" w:hAnsi="GHEA Grapalat"/>
        </w:rPr>
        <w:t>3</w:t>
      </w:r>
      <w:r w:rsidR="008937EA" w:rsidRPr="002658C9">
        <w:rPr>
          <w:rFonts w:ascii="GHEA Grapalat" w:hAnsi="GHEA Grapalat"/>
        </w:rPr>
        <w:t xml:space="preserve">.2 настоящей </w:t>
      </w:r>
      <w:r w:rsidR="008937EA">
        <w:rPr>
          <w:rFonts w:ascii="GHEA Grapalat" w:hAnsi="GHEA Grapalat"/>
        </w:rPr>
        <w:t>и</w:t>
      </w:r>
      <w:r w:rsidR="008937EA"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Pr="00F677F1" w:rsidRDefault="008D1D37"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7B37B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8D1D37" w:rsidRPr="00BD39D8" w:rsidRDefault="008D1D37" w:rsidP="007B37B7">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w:t>
      </w:r>
      <w:r w:rsidR="003739A6" w:rsidRPr="003739A6">
        <w:rPr>
          <w:rFonts w:ascii="GHEA Grapalat" w:hAnsi="GHEA Grapalat"/>
          <w:u w:val="single"/>
        </w:rPr>
        <w:t xml:space="preserve"> </w:t>
      </w:r>
      <w:r w:rsidR="003739A6" w:rsidRPr="00E272DC">
        <w:rPr>
          <w:rFonts w:ascii="GHEA Grapalat" w:hAnsi="GHEA Grapalat"/>
          <w:u w:val="single"/>
        </w:rPr>
        <w:t>ЗАО “Ергорсвет”</w:t>
      </w:r>
      <w:r>
        <w:rPr>
          <w:rFonts w:ascii="GHEA Grapalat" w:hAnsi="GHEA Grapalat"/>
        </w:rPr>
        <w:t>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3739A6">
        <w:rPr>
          <w:rFonts w:ascii="GHEA Grapalat" w:hAnsi="GHEA Grapalat"/>
          <w:b/>
        </w:rPr>
        <w:t>ЕГС-</w:t>
      </w:r>
      <w:r w:rsidR="003739A6" w:rsidRPr="00AA05DB">
        <w:rPr>
          <w:rFonts w:ascii="GHEA Grapalat" w:hAnsi="GHEA Grapalat"/>
          <w:b/>
        </w:rPr>
        <w:t>BMAPDzB</w:t>
      </w:r>
      <w:r w:rsidR="003739A6">
        <w:rPr>
          <w:rFonts w:ascii="GHEA Grapalat" w:hAnsi="GHEA Grapalat"/>
          <w:b/>
        </w:rPr>
        <w:t>-</w:t>
      </w:r>
      <w:r w:rsidR="003739A6" w:rsidRPr="00956B41">
        <w:rPr>
          <w:rFonts w:ascii="GHEA Grapalat" w:hAnsi="GHEA Grapalat"/>
          <w:b/>
        </w:rPr>
        <w:t>2</w:t>
      </w:r>
      <w:r w:rsidR="003739A6" w:rsidRPr="00BD39D8">
        <w:rPr>
          <w:rFonts w:ascii="GHEA Grapalat" w:hAnsi="GHEA Grapalat"/>
          <w:b/>
        </w:rPr>
        <w:t>4</w:t>
      </w:r>
      <w:r w:rsidR="003739A6" w:rsidRPr="00077CEB">
        <w:rPr>
          <w:rFonts w:ascii="GHEA Grapalat" w:hAnsi="GHEA Grapalat"/>
          <w:b/>
        </w:rPr>
        <w:t>/</w:t>
      </w:r>
      <w:r w:rsidR="003739A6" w:rsidRPr="00BD39D8">
        <w:rPr>
          <w:rFonts w:ascii="GHEA Grapalat" w:hAnsi="GHEA Grapalat"/>
          <w:b/>
        </w:rPr>
        <w:t>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3739A6">
      <w:pPr>
        <w:jc w:val="both"/>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3739A6">
        <w:rPr>
          <w:rFonts w:ascii="GHEA Grapalat" w:hAnsi="GHEA Grapalat"/>
          <w:b/>
        </w:rPr>
        <w:t>ЕГС-</w:t>
      </w:r>
      <w:r w:rsidR="003739A6" w:rsidRPr="00AA05DB">
        <w:rPr>
          <w:rFonts w:ascii="GHEA Grapalat" w:hAnsi="GHEA Grapalat"/>
          <w:b/>
        </w:rPr>
        <w:t>BMAPDzB</w:t>
      </w:r>
      <w:r w:rsidR="003739A6">
        <w:rPr>
          <w:rFonts w:ascii="GHEA Grapalat" w:hAnsi="GHEA Grapalat"/>
          <w:b/>
        </w:rPr>
        <w:t>-</w:t>
      </w:r>
      <w:r w:rsidR="003739A6" w:rsidRPr="00956B41">
        <w:rPr>
          <w:rFonts w:ascii="GHEA Grapalat" w:hAnsi="GHEA Grapalat"/>
          <w:b/>
        </w:rPr>
        <w:t>2</w:t>
      </w:r>
      <w:r w:rsidR="003739A6" w:rsidRPr="00BD39D8">
        <w:rPr>
          <w:rFonts w:ascii="GHEA Grapalat" w:hAnsi="GHEA Grapalat"/>
          <w:b/>
        </w:rPr>
        <w:t>4</w:t>
      </w:r>
      <w:r w:rsidR="003739A6" w:rsidRPr="00077CEB">
        <w:rPr>
          <w:rFonts w:ascii="GHEA Grapalat" w:hAnsi="GHEA Grapalat"/>
          <w:b/>
        </w:rPr>
        <w:t>/</w:t>
      </w:r>
      <w:r w:rsidR="003739A6" w:rsidRPr="00BD39D8">
        <w:rPr>
          <w:rFonts w:ascii="GHEA Grapalat" w:hAnsi="GHEA Grapalat"/>
          <w:b/>
        </w:rPr>
        <w:t xml:space="preserve">1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w:t>
      </w:r>
      <w:r w:rsidRPr="00AF791F">
        <w:rPr>
          <w:rFonts w:ascii="GHEA Grapalat" w:hAnsi="GHEA Grapalat"/>
          <w:color w:val="000000" w:themeColor="text1"/>
        </w:rPr>
        <w:lastRenderedPageBreak/>
        <w:t>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3739A6">
      <w:pPr>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3739A6">
        <w:rPr>
          <w:rFonts w:ascii="GHEA Grapalat" w:hAnsi="GHEA Grapalat"/>
          <w:b/>
        </w:rPr>
        <w:t>ЕГС-</w:t>
      </w:r>
      <w:r w:rsidR="003739A6" w:rsidRPr="00AA05DB">
        <w:rPr>
          <w:rFonts w:ascii="GHEA Grapalat" w:hAnsi="GHEA Grapalat"/>
          <w:b/>
        </w:rPr>
        <w:t>BMAPDzB</w:t>
      </w:r>
      <w:r w:rsidR="003739A6">
        <w:rPr>
          <w:rFonts w:ascii="GHEA Grapalat" w:hAnsi="GHEA Grapalat"/>
          <w:b/>
        </w:rPr>
        <w:t>-</w:t>
      </w:r>
      <w:r w:rsidR="003739A6" w:rsidRPr="00956B41">
        <w:rPr>
          <w:rFonts w:ascii="GHEA Grapalat" w:hAnsi="GHEA Grapalat"/>
          <w:b/>
        </w:rPr>
        <w:t>2</w:t>
      </w:r>
      <w:r w:rsidR="003739A6" w:rsidRPr="00BD39D8">
        <w:rPr>
          <w:rFonts w:ascii="GHEA Grapalat" w:hAnsi="GHEA Grapalat"/>
          <w:b/>
        </w:rPr>
        <w:t>4</w:t>
      </w:r>
      <w:r w:rsidR="003739A6" w:rsidRPr="00077CEB">
        <w:rPr>
          <w:rFonts w:ascii="GHEA Grapalat" w:hAnsi="GHEA Grapalat"/>
          <w:b/>
        </w:rPr>
        <w:t>/</w:t>
      </w:r>
      <w:r w:rsidR="003739A6" w:rsidRPr="00BD39D8">
        <w:rPr>
          <w:rFonts w:ascii="GHEA Grapalat" w:hAnsi="GHEA Grapalat"/>
          <w:b/>
        </w:rPr>
        <w:t>1</w:t>
      </w:r>
    </w:p>
    <w:p w:rsidR="006B3E56" w:rsidRDefault="006B3E56" w:rsidP="00FB4847">
      <w:pPr>
        <w:pStyle w:val="ListParagraph"/>
        <w:widowControl w:val="0"/>
        <w:numPr>
          <w:ilvl w:val="0"/>
          <w:numId w:val="1"/>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FB4847">
      <w:pPr>
        <w:pStyle w:val="ListParagraph"/>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65EFE" w:rsidRPr="00BD39D8" w:rsidRDefault="00965EFE" w:rsidP="00965EFE">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B577DF">
        <w:rPr>
          <w:rFonts w:ascii="GHEA Grapalat" w:hAnsi="GHEA Grapalat"/>
          <w:b/>
        </w:rPr>
        <w:t>ЕГС-</w:t>
      </w:r>
      <w:r w:rsidR="00B577DF" w:rsidRPr="00AA05DB">
        <w:rPr>
          <w:rFonts w:ascii="GHEA Grapalat" w:hAnsi="GHEA Grapalat"/>
          <w:b/>
        </w:rPr>
        <w:t>BMAPDzB</w:t>
      </w:r>
      <w:r w:rsidR="00B577DF">
        <w:rPr>
          <w:rFonts w:ascii="GHEA Grapalat" w:hAnsi="GHEA Grapalat"/>
          <w:b/>
        </w:rPr>
        <w:t>-</w:t>
      </w:r>
      <w:r w:rsidR="00B577DF" w:rsidRPr="00956B41">
        <w:rPr>
          <w:rFonts w:ascii="GHEA Grapalat" w:hAnsi="GHEA Grapalat"/>
          <w:b/>
        </w:rPr>
        <w:t>2</w:t>
      </w:r>
      <w:r w:rsidR="00B577DF" w:rsidRPr="00BD39D8">
        <w:rPr>
          <w:rFonts w:ascii="GHEA Grapalat" w:hAnsi="GHEA Grapalat"/>
          <w:b/>
        </w:rPr>
        <w:t>4</w:t>
      </w:r>
      <w:r w:rsidR="00B577DF" w:rsidRPr="00077CEB">
        <w:rPr>
          <w:rFonts w:ascii="GHEA Grapalat" w:hAnsi="GHEA Grapalat"/>
          <w:b/>
        </w:rPr>
        <w:t>/</w:t>
      </w:r>
      <w:r w:rsidR="00B577DF" w:rsidRPr="00BD39D8">
        <w:rPr>
          <w:rFonts w:ascii="GHEA Grapalat" w:hAnsi="GHEA Grapalat"/>
          <w:b/>
        </w:rPr>
        <w:t xml:space="preserve">1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965EFE" w:rsidRPr="00BD39D8" w:rsidRDefault="00965EFE" w:rsidP="00965EFE">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B4847">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p>
    <w:p w:rsidR="00F016A2" w:rsidRPr="009A52BE" w:rsidRDefault="00F016A2" w:rsidP="00FB4847">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5B2483"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B2483"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B484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5B2483"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B2483"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5B2483"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B2483"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B484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5B2483"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5B248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5B248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5B2483"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5B2483"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5B2483"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5B248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5B248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5B2483"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5B2483"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5B2483"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5B2483"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5B248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5B2483"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F016A2" w:rsidRPr="005600B4" w:rsidRDefault="005B248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5B2483"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B484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которого организация является промежуточным </w:t>
            </w:r>
            <w:r w:rsidRPr="00407276">
              <w:rPr>
                <w:rFonts w:ascii="GHEA Grapalat" w:eastAsia="GHEA Grapalat" w:hAnsi="GHEA Grapalat" w:cs="GHEA Grapalat"/>
                <w:color w:val="000000"/>
              </w:rPr>
              <w:lastRenderedPageBreak/>
              <w:t>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FB4847">
      <w:pPr>
        <w:pStyle w:val="ListParagraph"/>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B4847">
      <w:pPr>
        <w:pStyle w:val="ListParagraph"/>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B4847">
      <w:pPr>
        <w:pStyle w:val="ListParagraph"/>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B4847">
      <w:pPr>
        <w:pStyle w:val="ListParagraph"/>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B4847">
      <w:pPr>
        <w:pStyle w:val="ListParagraph"/>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B4847">
      <w:pPr>
        <w:pStyle w:val="ListParagraph"/>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B4847">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B4847">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B4847">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B4847">
      <w:pPr>
        <w:pStyle w:val="ListParagraph"/>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B4847">
      <w:pPr>
        <w:pStyle w:val="ListParagraph"/>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B4847">
      <w:pPr>
        <w:pStyle w:val="ListParagraph"/>
        <w:numPr>
          <w:ilvl w:val="0"/>
          <w:numId w:val="3"/>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B4847">
      <w:pPr>
        <w:pStyle w:val="ListParagraph"/>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w:t>
      </w:r>
      <w:r w:rsidRPr="000306ED">
        <w:rPr>
          <w:rFonts w:ascii="GHEA Grapalat" w:hAnsi="GHEA Grapalat"/>
        </w:rPr>
        <w:lastRenderedPageBreak/>
        <w:t xml:space="preserve">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0306ED">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0306ED">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B577DF">
        <w:rPr>
          <w:rFonts w:ascii="GHEA Grapalat" w:hAnsi="GHEA Grapalat"/>
          <w:b/>
        </w:rPr>
        <w:t>ЕГС-</w:t>
      </w:r>
      <w:r w:rsidR="00B577DF" w:rsidRPr="00AA05DB">
        <w:rPr>
          <w:rFonts w:ascii="GHEA Grapalat" w:hAnsi="GHEA Grapalat"/>
          <w:b/>
        </w:rPr>
        <w:t>BMAPDzB</w:t>
      </w:r>
      <w:r w:rsidR="00B577DF">
        <w:rPr>
          <w:rFonts w:ascii="GHEA Grapalat" w:hAnsi="GHEA Grapalat"/>
          <w:b/>
        </w:rPr>
        <w:t>-</w:t>
      </w:r>
      <w:r w:rsidR="00B577DF" w:rsidRPr="00956B41">
        <w:rPr>
          <w:rFonts w:ascii="GHEA Grapalat" w:hAnsi="GHEA Grapalat"/>
          <w:b/>
        </w:rPr>
        <w:t>2</w:t>
      </w:r>
      <w:r w:rsidR="00B577DF" w:rsidRPr="00BD39D8">
        <w:rPr>
          <w:rFonts w:ascii="GHEA Grapalat" w:hAnsi="GHEA Grapalat"/>
          <w:b/>
        </w:rPr>
        <w:t>4</w:t>
      </w:r>
      <w:r w:rsidR="00B577DF" w:rsidRPr="00077CEB">
        <w:rPr>
          <w:rFonts w:ascii="GHEA Grapalat" w:hAnsi="GHEA Grapalat"/>
          <w:b/>
        </w:rPr>
        <w:t>/</w:t>
      </w:r>
      <w:r w:rsidR="00B577DF" w:rsidRPr="00BD39D8">
        <w:rPr>
          <w:rFonts w:ascii="GHEA Grapalat" w:hAnsi="GHEA Grapalat"/>
          <w:b/>
        </w:rPr>
        <w:t>1,</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w:t>
      </w:r>
      <w:r w:rsidR="00B577DF" w:rsidRPr="00B577DF">
        <w:rPr>
          <w:rFonts w:ascii="GHEA Grapalat" w:hAnsi="GHEA Grapalat"/>
          <w:u w:val="single"/>
        </w:rPr>
        <w:t xml:space="preserve"> </w:t>
      </w:r>
      <w:r w:rsidR="00B577DF" w:rsidRPr="001471D8">
        <w:rPr>
          <w:rFonts w:ascii="GHEA Grapalat" w:hAnsi="GHEA Grapalat"/>
          <w:u w:val="single"/>
        </w:rPr>
        <w:t>ЕГС-BMAPDzB-2</w:t>
      </w:r>
      <w:r w:rsidR="00B577DF" w:rsidRPr="00BD39D8">
        <w:rPr>
          <w:rFonts w:ascii="GHEA Grapalat" w:hAnsi="GHEA Grapalat"/>
          <w:u w:val="single"/>
        </w:rPr>
        <w:t>4</w:t>
      </w:r>
      <w:r w:rsidR="00B577DF" w:rsidRPr="001471D8">
        <w:rPr>
          <w:rFonts w:ascii="GHEA Grapalat" w:hAnsi="GHEA Grapalat"/>
          <w:u w:val="single"/>
        </w:rPr>
        <w:t>/</w:t>
      </w:r>
      <w:r w:rsidR="00B577DF" w:rsidRPr="00BD39D8">
        <w:rPr>
          <w:rFonts w:ascii="GHEA Grapalat" w:hAnsi="GHEA Grapalat"/>
          <w:u w:val="single"/>
        </w:rPr>
        <w:t>1</w:t>
      </w:r>
      <w:r w:rsidRPr="00B138F3">
        <w:rPr>
          <w:rFonts w:ascii="GHEA Grapalat" w:eastAsiaTheme="minorHAnsi" w:hAnsi="GHEA Grapalat" w:cstheme="minorBidi"/>
          <w:sz w:val="18"/>
          <w:szCs w:val="18"/>
        </w:rPr>
        <w:t>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w:t>
      </w:r>
      <w:r w:rsidR="00B577DF" w:rsidRPr="00B577DF">
        <w:rPr>
          <w:rFonts w:ascii="GHEA Grapalat" w:hAnsi="GHEA Grapalat"/>
          <w:sz w:val="22"/>
          <w:u w:val="single"/>
          <w:lang w:eastAsia="en-US" w:bidi="ar-SA"/>
        </w:rPr>
        <w:t xml:space="preserve"> </w:t>
      </w:r>
      <w:r w:rsidR="00B577DF" w:rsidRPr="001471D8">
        <w:rPr>
          <w:rFonts w:ascii="GHEA Grapalat" w:hAnsi="GHEA Grapalat"/>
          <w:sz w:val="22"/>
          <w:u w:val="single"/>
          <w:lang w:eastAsia="en-US" w:bidi="ar-SA"/>
        </w:rPr>
        <w:t>ЗАО “Ергорсвет”</w:t>
      </w:r>
      <w:r w:rsidR="00B577DF" w:rsidRPr="00075E1E">
        <w:rPr>
          <w:rFonts w:ascii="GHEA Grapalat" w:hAnsi="GHEA Grapalat"/>
          <w:sz w:val="22"/>
          <w:lang w:eastAsia="en-US" w:bidi="ar-SA"/>
        </w:rPr>
        <w:t xml:space="preserve"> </w:t>
      </w:r>
      <w:r w:rsidRPr="00B138F3">
        <w:rPr>
          <w:rFonts w:ascii="GHEA Grapalat" w:eastAsiaTheme="minorHAnsi" w:hAnsi="GHEA Grapalat" w:cstheme="minorBidi"/>
          <w:sz w:val="18"/>
          <w:szCs w:val="18"/>
        </w:rPr>
        <w:t>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w:t>
      </w:r>
      <w:r w:rsidR="00B577DF">
        <w:rPr>
          <w:rFonts w:ascii="Sylfaen" w:hAnsi="Sylfaen" w:cs="Arial"/>
          <w:sz w:val="22"/>
          <w:szCs w:val="20"/>
          <w:u w:val="single"/>
          <w:lang w:val="hy-AM"/>
        </w:rPr>
        <w:t>1510004597930100</w:t>
      </w:r>
      <w:r w:rsidR="00B577DF">
        <w:rPr>
          <w:rFonts w:ascii="Sylfaen" w:hAnsi="Sylfaen" w:cs="Arial"/>
          <w:sz w:val="22"/>
          <w:szCs w:val="20"/>
          <w:u w:val="single"/>
        </w:rPr>
        <w:t xml:space="preserve"> </w:t>
      </w:r>
      <w:r w:rsidRPr="00B138F3">
        <w:rPr>
          <w:rFonts w:ascii="GHEA Grapalat" w:eastAsiaTheme="minorHAnsi" w:hAnsi="GHEA Grapalat" w:cstheme="minorBidi"/>
        </w:rPr>
        <w:t>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34A9C"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9426DB">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0056608D"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9939C4" w:rsidRPr="00AA4C59">
        <w:rPr>
          <w:rFonts w:ascii="GHEA Grapalat" w:eastAsiaTheme="minorHAnsi" w:hAnsi="GHEA Grapalat" w:cstheme="minorBidi"/>
        </w:rPr>
        <w:t xml:space="preserve">истечения </w:t>
      </w:r>
      <w:r w:rsidR="009939C4">
        <w:rPr>
          <w:rFonts w:ascii="GHEA Grapalat" w:eastAsiaTheme="minorHAnsi" w:hAnsi="GHEA Grapalat" w:cstheme="minorBidi"/>
        </w:rPr>
        <w:t xml:space="preserve">крайнего </w:t>
      </w:r>
      <w:r w:rsidR="009939C4"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sidR="009939C4">
        <w:rPr>
          <w:rFonts w:ascii="GHEA Grapalat" w:eastAsiaTheme="minorHAnsi" w:hAnsi="GHEA Grapalat" w:cstheme="minorBidi"/>
        </w:rPr>
        <w:t>о</w:t>
      </w:r>
      <w:r w:rsidRPr="00B138F3">
        <w:rPr>
          <w:rFonts w:ascii="GHEA Grapalat" w:eastAsiaTheme="minorHAnsi" w:hAnsi="GHEA Grapalat" w:cstheme="minorBidi"/>
        </w:rPr>
        <w:t xml:space="preserve">к на участие в организованной бенефициаром процедуре закупок под кодом   </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____</w:t>
      </w:r>
      <w:r w:rsidR="00B577DF" w:rsidRPr="00B577DF">
        <w:rPr>
          <w:rFonts w:ascii="GHEA Grapalat" w:hAnsi="GHEA Grapalat"/>
          <w:u w:val="single"/>
        </w:rPr>
        <w:t xml:space="preserve"> </w:t>
      </w:r>
      <w:r w:rsidR="00B577DF" w:rsidRPr="001471D8">
        <w:rPr>
          <w:rFonts w:ascii="GHEA Grapalat" w:hAnsi="GHEA Grapalat"/>
          <w:u w:val="single"/>
        </w:rPr>
        <w:t>ЕГС-BMAPDzB-2</w:t>
      </w:r>
      <w:r w:rsidR="00B577DF" w:rsidRPr="00BD39D8">
        <w:rPr>
          <w:rFonts w:ascii="GHEA Grapalat" w:hAnsi="GHEA Grapalat"/>
          <w:u w:val="single"/>
        </w:rPr>
        <w:t>4</w:t>
      </w:r>
      <w:r w:rsidR="00B577DF" w:rsidRPr="001471D8">
        <w:rPr>
          <w:rFonts w:ascii="GHEA Grapalat" w:hAnsi="GHEA Grapalat"/>
          <w:u w:val="single"/>
        </w:rPr>
        <w:t>/</w:t>
      </w:r>
      <w:r w:rsidR="00B577DF" w:rsidRPr="00BD39D8">
        <w:rPr>
          <w:rFonts w:ascii="GHEA Grapalat" w:hAnsi="GHEA Grapalat"/>
          <w:u w:val="single"/>
        </w:rPr>
        <w:t>1</w:t>
      </w:r>
      <w:r w:rsidRPr="00B138F3">
        <w:rPr>
          <w:rFonts w:ascii="GHEA Grapalat" w:eastAsiaTheme="minorHAnsi" w:hAnsi="GHEA Grapalat" w:cstheme="minorBidi"/>
        </w:rPr>
        <w:t>_______.</w:t>
      </w:r>
    </w:p>
    <w:p w:rsidR="00BF7253" w:rsidRPr="00B138F3" w:rsidRDefault="009426DB" w:rsidP="009939C4">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00BF7253" w:rsidRPr="00B138F3">
        <w:rPr>
          <w:rFonts w:eastAsiaTheme="minorHAnsi" w:cstheme="minorBidi"/>
        </w:rPr>
        <w:t xml:space="preserve"> </w:t>
      </w:r>
      <w:r w:rsidR="00BF7253" w:rsidRPr="00B138F3">
        <w:rPr>
          <w:rFonts w:ascii="GHEA Grapalat" w:eastAsiaTheme="minorHAnsi" w:hAnsi="GHEA Grapalat" w:cstheme="minorBidi"/>
          <w:sz w:val="18"/>
          <w:szCs w:val="18"/>
        </w:rPr>
        <w:t>код процедуры</w:t>
      </w:r>
    </w:p>
    <w:p w:rsidR="00634B02" w:rsidRDefault="00634B02" w:rsidP="000B27D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sidR="000B27D7">
        <w:rPr>
          <w:rFonts w:ascii="GHEA Grapalat" w:eastAsiaTheme="minorHAnsi" w:hAnsi="GHEA Grapalat" w:cstheme="minorBidi"/>
        </w:rPr>
        <w:t xml:space="preserve"> </w:t>
      </w:r>
      <w:r w:rsidR="000B27D7" w:rsidRPr="000B27D7">
        <w:rPr>
          <w:rFonts w:ascii="GHEA Grapalat" w:eastAsiaTheme="minorHAnsi" w:hAnsi="GHEA Grapalat" w:cstheme="minorBidi"/>
        </w:rPr>
        <w:t xml:space="preserve"> </w:t>
      </w:r>
      <w:proofErr w:type="spellStart"/>
      <w:r w:rsidR="000B27D7">
        <w:rPr>
          <w:rFonts w:ascii="GHEA Grapalat" w:eastAsiaTheme="minorHAnsi" w:hAnsi="GHEA Grapalat" w:cstheme="minorBidi"/>
          <w:lang w:val="en-US"/>
        </w:rPr>
        <w:t>narineabrahamyan</w:t>
      </w:r>
      <w:proofErr w:type="spellEnd"/>
      <w:r w:rsidR="000B27D7" w:rsidRPr="000B27D7">
        <w:rPr>
          <w:rFonts w:ascii="GHEA Grapalat" w:eastAsiaTheme="minorHAnsi" w:hAnsi="GHEA Grapalat" w:cstheme="minorBidi"/>
        </w:rPr>
        <w:t>84@</w:t>
      </w:r>
      <w:proofErr w:type="spellStart"/>
      <w:r w:rsidR="000B27D7">
        <w:rPr>
          <w:rFonts w:ascii="GHEA Grapalat" w:eastAsiaTheme="minorHAnsi" w:hAnsi="GHEA Grapalat" w:cstheme="minorBidi"/>
          <w:lang w:val="en-US"/>
        </w:rPr>
        <w:t>gmail</w:t>
      </w:r>
      <w:proofErr w:type="spellEnd"/>
      <w:r w:rsidR="000B27D7" w:rsidRPr="000B27D7">
        <w:rPr>
          <w:rFonts w:ascii="GHEA Grapalat" w:eastAsiaTheme="minorHAnsi" w:hAnsi="GHEA Grapalat" w:cstheme="minorBidi"/>
        </w:rPr>
        <w:t>.</w:t>
      </w:r>
      <w:r w:rsidR="000B27D7" w:rsidRPr="000B27D7">
        <w:rPr>
          <w:rFonts w:ascii="GHEA Grapalat" w:eastAsiaTheme="minorHAnsi" w:hAnsi="GHEA Grapalat" w:cstheme="minorBidi"/>
          <w:lang w:val="en-US"/>
        </w:rPr>
        <w:t>com</w:t>
      </w:r>
      <w:r w:rsidR="007531AA" w:rsidRPr="000B27D7">
        <w:rPr>
          <w:rFonts w:ascii="GHEA Grapalat" w:eastAsiaTheme="minorHAnsi" w:hAnsi="GHEA Grapalat" w:cstheme="minorBidi"/>
        </w:rPr>
        <w:t xml:space="preserve">, </w:t>
      </w:r>
      <w:r w:rsidRPr="000B27D7">
        <w:rPr>
          <w:rFonts w:ascii="GHEA Grapalat" w:eastAsiaTheme="minorHAnsi" w:hAnsi="GHEA Grapalat" w:cstheme="minorBidi"/>
        </w:rPr>
        <w:t>который</w:t>
      </w:r>
      <w:r w:rsidRPr="00A452CD">
        <w:rPr>
          <w:rFonts w:ascii="GHEA Grapalat" w:eastAsiaTheme="minorHAnsi" w:hAnsi="GHEA Grapalat" w:cstheme="minorBidi"/>
        </w:rPr>
        <w:t xml:space="preserve"> указан в упомянутом в настоящем пункте приглашении к процедуре закупок.</w:t>
      </w:r>
    </w:p>
    <w:p w:rsidR="00634B02" w:rsidRDefault="00634B02" w:rsidP="00634B02">
      <w:pPr>
        <w:pStyle w:val="NormalWeb"/>
        <w:shd w:val="clear" w:color="auto" w:fill="FFFFFF"/>
        <w:spacing w:before="0" w:beforeAutospacing="0" w:after="0" w:afterAutospacing="0"/>
        <w:ind w:firstLine="375"/>
        <w:jc w:val="both"/>
        <w:rPr>
          <w:rStyle w:val="Strong"/>
          <w:b w:val="0"/>
          <w:bCs w:val="0"/>
          <w:sz w:val="20"/>
          <w:szCs w:val="20"/>
        </w:rPr>
      </w:pPr>
    </w:p>
    <w:p w:rsidR="00BF7253" w:rsidRPr="00842D08"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Default="00CF2692" w:rsidP="00B46D58">
      <w:pPr>
        <w:widowControl w:val="0"/>
        <w:spacing w:after="160"/>
        <w:ind w:left="567" w:right="565"/>
        <w:jc w:val="center"/>
        <w:rPr>
          <w:rFonts w:ascii="GHEA Grapalat" w:hAnsi="GHEA Grapalat"/>
          <w:b/>
        </w:rPr>
      </w:pPr>
    </w:p>
    <w:p w:rsidR="00AD055B" w:rsidRDefault="00AD055B" w:rsidP="00B46D58">
      <w:pPr>
        <w:widowControl w:val="0"/>
        <w:spacing w:after="160"/>
        <w:ind w:left="567" w:right="565"/>
        <w:jc w:val="center"/>
        <w:rPr>
          <w:rFonts w:ascii="GHEA Grapalat" w:hAnsi="GHEA Grapalat"/>
          <w:b/>
        </w:rPr>
      </w:pPr>
    </w:p>
    <w:p w:rsidR="00AD055B" w:rsidRPr="00B138F3" w:rsidRDefault="00AD055B"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sidR="00E2296A">
        <w:rPr>
          <w:rFonts w:ascii="GHEA Grapalat" w:eastAsiaTheme="minorHAnsi" w:hAnsi="GHEA Grapalat" w:cstheme="minorBidi"/>
        </w:rPr>
        <w:t xml:space="preserve"> с момента выпуска и в силе  </w:t>
      </w:r>
      <w:r w:rsidRPr="003870B7">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1C278A" w:rsidRPr="003870B7" w:rsidRDefault="00E2296A" w:rsidP="001C278A">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C278A"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3870B7" w:rsidRDefault="00E2296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w:t>
      </w:r>
      <w:r w:rsidR="001C278A" w:rsidRPr="003870B7">
        <w:rPr>
          <w:rFonts w:ascii="GHEA Grapalat" w:eastAsiaTheme="minorHAnsi" w:hAnsi="GHEA Grapalat" w:cstheme="minorBidi"/>
        </w:rPr>
        <w:t xml:space="preserve">и  действует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в</w:t>
      </w:r>
      <w:r w:rsidR="001C278A" w:rsidRPr="003870B7">
        <w:rPr>
          <w:rFonts w:ascii="GHEA Grapalat" w:hAnsi="GHEA Grapalat"/>
        </w:rPr>
        <w:t>ключительно</w:t>
      </w:r>
      <w:r w:rsidR="001C278A" w:rsidRPr="003870B7">
        <w:rPr>
          <w:rFonts w:ascii="GHEA Grapalat" w:eastAsiaTheme="minorHAnsi" w:hAnsi="GHEA Grapalat" w:cstheme="minorBidi"/>
        </w:rPr>
        <w:t xml:space="preserve">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девяностого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рабочего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дня</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следующего за днем </w:t>
      </w:r>
    </w:p>
    <w:p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Pr>
          <w:rFonts w:ascii="GHEA Grapalat" w:eastAsiaTheme="minorHAnsi" w:hAnsi="GHEA Grapalat" w:cstheme="minorBidi"/>
        </w:rPr>
        <w:t xml:space="preserve"> </w:t>
      </w:r>
      <w:hyperlink r:id="rId8" w:history="1">
        <w:r w:rsidR="00AD055B" w:rsidRPr="00681D00">
          <w:rPr>
            <w:rStyle w:val="Hyperlink"/>
            <w:rFonts w:ascii="GHEA Grapalat" w:eastAsiaTheme="minorHAnsi" w:hAnsi="GHEA Grapalat" w:cstheme="minorBidi"/>
            <w:color w:val="auto"/>
            <w:u w:val="none"/>
            <w:lang w:val="en-US"/>
          </w:rPr>
          <w:t>narineabrahamyan</w:t>
        </w:r>
        <w:r w:rsidR="00AD055B" w:rsidRPr="00681D00">
          <w:rPr>
            <w:rStyle w:val="Hyperlink"/>
            <w:rFonts w:ascii="GHEA Grapalat" w:eastAsiaTheme="minorHAnsi" w:hAnsi="GHEA Grapalat" w:cstheme="minorBidi"/>
            <w:color w:val="auto"/>
            <w:u w:val="none"/>
          </w:rPr>
          <w:t>84@</w:t>
        </w:r>
        <w:r w:rsidR="00AD055B" w:rsidRPr="00681D00">
          <w:rPr>
            <w:rStyle w:val="Hyperlink"/>
            <w:rFonts w:ascii="GHEA Grapalat" w:eastAsiaTheme="minorHAnsi" w:hAnsi="GHEA Grapalat" w:cstheme="minorBidi"/>
            <w:color w:val="auto"/>
            <w:u w:val="none"/>
            <w:lang w:val="en-US"/>
          </w:rPr>
          <w:t>gmail</w:t>
        </w:r>
        <w:r w:rsidR="00AD055B" w:rsidRPr="00681D00">
          <w:rPr>
            <w:rStyle w:val="Hyperlink"/>
            <w:rFonts w:ascii="GHEA Grapalat" w:eastAsiaTheme="minorHAnsi" w:hAnsi="GHEA Grapalat" w:cstheme="minorBidi"/>
            <w:color w:val="auto"/>
            <w:u w:val="none"/>
          </w:rPr>
          <w:t>.</w:t>
        </w:r>
        <w:r w:rsidR="00AD055B" w:rsidRPr="00681D00">
          <w:rPr>
            <w:rStyle w:val="Hyperlink"/>
            <w:rFonts w:ascii="GHEA Grapalat" w:eastAsiaTheme="minorHAnsi" w:hAnsi="GHEA Grapalat" w:cstheme="minorBidi"/>
            <w:color w:val="auto"/>
            <w:u w:val="none"/>
            <w:lang w:val="en-US"/>
          </w:rPr>
          <w:t>com</w:t>
        </w:r>
      </w:hyperlink>
      <w:r w:rsidR="00AD055B" w:rsidRPr="00AD055B">
        <w:rPr>
          <w:rFonts w:ascii="GHEA Grapalat" w:eastAsiaTheme="minorHAnsi" w:hAnsi="GHEA Grapalat" w:cstheme="minorBidi"/>
        </w:rPr>
        <w:t xml:space="preserve"> </w:t>
      </w: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3D2FE2" w:rsidRPr="00DE2AE3" w:rsidRDefault="00BF3696" w:rsidP="00887264">
      <w:pPr>
        <w:rPr>
          <w:rFonts w:ascii="GHEA Grapalat" w:hAnsi="GHEA Grapalat" w:cs="GHEA Grapalat"/>
          <w:i/>
          <w:sz w:val="22"/>
          <w:szCs w:val="22"/>
        </w:rPr>
      </w:pPr>
      <w:r>
        <w:rPr>
          <w:rFonts w:ascii="GHEA Grapalat" w:hAnsi="GHEA Grapalat"/>
          <w:i/>
          <w:sz w:val="22"/>
          <w:szCs w:val="22"/>
        </w:rPr>
        <w:br w:type="page"/>
      </w:r>
      <w:r w:rsidR="00887264" w:rsidRPr="00BD39D8">
        <w:rPr>
          <w:rFonts w:ascii="GHEA Grapalat" w:hAnsi="GHEA Grapalat"/>
          <w:i/>
          <w:sz w:val="22"/>
          <w:szCs w:val="22"/>
        </w:rPr>
        <w:lastRenderedPageBreak/>
        <w:t xml:space="preserve">                                                                                                                </w:t>
      </w:r>
      <w:r w:rsidR="003D2FE2" w:rsidRPr="00B138F3">
        <w:rPr>
          <w:rFonts w:ascii="GHEA Grapalat" w:hAnsi="GHEA Grapalat"/>
          <w:i/>
          <w:sz w:val="22"/>
          <w:szCs w:val="22"/>
        </w:rPr>
        <w:t>Приложение № 4.</w:t>
      </w:r>
      <w:r w:rsidR="00A13428" w:rsidRPr="00DE2AE3">
        <w:rPr>
          <w:rFonts w:ascii="GHEA Grapalat" w:hAnsi="GHEA Grapalat"/>
          <w:i/>
          <w:sz w:val="22"/>
          <w:szCs w:val="22"/>
        </w:rPr>
        <w:t>2</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2204EF" w:rsidRPr="00B138F3" w:rsidRDefault="003D2FE2" w:rsidP="002204EF">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2204EF" w:rsidRPr="00B138F3">
        <w:rPr>
          <w:rFonts w:ascii="GHEA Grapalat" w:hAnsi="GHEA Grapalat"/>
          <w:spacing w:val="-6"/>
          <w:sz w:val="22"/>
          <w:szCs w:val="22"/>
        </w:rPr>
        <w:t xml:space="preserve">Компания участвует в организованной </w:t>
      </w:r>
      <w:r w:rsidR="002204EF" w:rsidRPr="00075E1E">
        <w:rPr>
          <w:rFonts w:ascii="GHEA Grapalat" w:hAnsi="GHEA Grapalat"/>
          <w:sz w:val="22"/>
          <w:lang w:eastAsia="en-US" w:bidi="ar-SA"/>
        </w:rPr>
        <w:t xml:space="preserve">ЗАО “Ергорсвет” </w:t>
      </w:r>
      <w:r w:rsidR="002204EF" w:rsidRPr="00B138F3">
        <w:rPr>
          <w:rFonts w:ascii="GHEA Grapalat" w:hAnsi="GHEA Grapalat"/>
          <w:spacing w:val="-6"/>
          <w:sz w:val="22"/>
          <w:szCs w:val="22"/>
        </w:rPr>
        <w:t xml:space="preserve">(далее — Заказчик) </w:t>
      </w:r>
    </w:p>
    <w:p w:rsidR="002204EF" w:rsidRPr="00B138F3" w:rsidRDefault="002204EF" w:rsidP="002204E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AA05DB">
        <w:rPr>
          <w:rFonts w:ascii="GHEA Grapalat" w:hAnsi="GHEA Grapalat"/>
          <w:b/>
        </w:rPr>
        <w:t>BMAPDzB</w:t>
      </w:r>
      <w:r>
        <w:rPr>
          <w:rFonts w:ascii="GHEA Grapalat" w:hAnsi="GHEA Grapalat"/>
          <w:b/>
        </w:rPr>
        <w:t>-</w:t>
      </w:r>
      <w:r w:rsidRPr="00CA1276">
        <w:rPr>
          <w:rFonts w:ascii="GHEA Grapalat" w:hAnsi="GHEA Grapalat"/>
          <w:b/>
        </w:rPr>
        <w:t>2</w:t>
      </w:r>
      <w:r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005B0" w:rsidRPr="00B138F3" w:rsidRDefault="003D2FE2" w:rsidP="00D216AA">
      <w:pPr>
        <w:widowControl w:val="0"/>
        <w:spacing w:after="160"/>
        <w:jc w:val="both"/>
        <w:rPr>
          <w:rFonts w:ascii="GHEA Grapalat" w:hAnsi="GHEA Grapalat"/>
          <w:b/>
        </w:rPr>
      </w:pPr>
      <w:r w:rsidRPr="00B138F3">
        <w:rPr>
          <w:rFonts w:ascii="GHEA Grapalat" w:hAnsi="GHEA Grapalat"/>
          <w:sz w:val="22"/>
          <w:szCs w:val="22"/>
        </w:rPr>
        <w:t>День/месяц/год</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216A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D216A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D216AA"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D216A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D216A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sidR="00286D44">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A944D6" w:rsidRPr="00665A01" w:rsidRDefault="00286D44" w:rsidP="00A944D6">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4D6"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286D44"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r w:rsidR="00A944D6" w:rsidRPr="00665A01">
        <w:rPr>
          <w:rFonts w:ascii="GHEA Grapalat" w:eastAsiaTheme="minorHAnsi" w:hAnsi="GHEA Grapalat" w:cstheme="minorBidi"/>
        </w:rPr>
        <w:t xml:space="preserve">и  действует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в</w:t>
      </w:r>
      <w:r w:rsidR="00A944D6" w:rsidRPr="00665A01">
        <w:rPr>
          <w:rFonts w:ascii="GHEA Grapalat" w:hAnsi="GHEA Grapalat"/>
        </w:rPr>
        <w:t>ключительно</w:t>
      </w:r>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девяностого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рабочего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дня</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681D00" w:rsidRPr="00681D00">
        <w:rPr>
          <w:rFonts w:ascii="GHEA Grapalat" w:eastAsiaTheme="minorHAnsi" w:hAnsi="GHEA Grapalat" w:cstheme="minorBidi"/>
          <w:lang w:val="en-US"/>
        </w:rPr>
        <w:lastRenderedPageBreak/>
        <w:fldChar w:fldCharType="begin"/>
      </w:r>
      <w:r w:rsidR="00681D00" w:rsidRPr="00681D00">
        <w:rPr>
          <w:rFonts w:ascii="GHEA Grapalat" w:eastAsiaTheme="minorHAnsi" w:hAnsi="GHEA Grapalat" w:cstheme="minorBidi"/>
        </w:rPr>
        <w:instrText xml:space="preserve"> </w:instrText>
      </w:r>
      <w:r w:rsidR="00681D00" w:rsidRPr="00681D00">
        <w:rPr>
          <w:rFonts w:ascii="GHEA Grapalat" w:eastAsiaTheme="minorHAnsi" w:hAnsi="GHEA Grapalat" w:cstheme="minorBidi"/>
          <w:lang w:val="en-US"/>
        </w:rPr>
        <w:instrText>HYPERLINK</w:instrText>
      </w:r>
      <w:r w:rsidR="00681D00" w:rsidRPr="00681D00">
        <w:rPr>
          <w:rFonts w:ascii="GHEA Grapalat" w:eastAsiaTheme="minorHAnsi" w:hAnsi="GHEA Grapalat" w:cstheme="minorBidi"/>
        </w:rPr>
        <w:instrText xml:space="preserve"> "</w:instrText>
      </w:r>
      <w:r w:rsidR="00681D00" w:rsidRPr="00681D00">
        <w:rPr>
          <w:rFonts w:ascii="GHEA Grapalat" w:eastAsiaTheme="minorHAnsi" w:hAnsi="GHEA Grapalat" w:cstheme="minorBidi"/>
          <w:lang w:val="en-US"/>
        </w:rPr>
        <w:instrText>mailto</w:instrText>
      </w:r>
      <w:r w:rsidR="00681D00" w:rsidRPr="00681D00">
        <w:rPr>
          <w:rFonts w:ascii="GHEA Grapalat" w:eastAsiaTheme="minorHAnsi" w:hAnsi="GHEA Grapalat" w:cstheme="minorBidi"/>
        </w:rPr>
        <w:instrText>:</w:instrText>
      </w:r>
      <w:r w:rsidR="00681D00" w:rsidRPr="00681D00">
        <w:rPr>
          <w:rFonts w:ascii="GHEA Grapalat" w:eastAsiaTheme="minorHAnsi" w:hAnsi="GHEA Grapalat" w:cstheme="minorBidi"/>
          <w:lang w:val="en-US"/>
        </w:rPr>
        <w:instrText>narineabrahamyan</w:instrText>
      </w:r>
      <w:r w:rsidR="00681D00" w:rsidRPr="00681D00">
        <w:rPr>
          <w:rFonts w:ascii="GHEA Grapalat" w:eastAsiaTheme="minorHAnsi" w:hAnsi="GHEA Grapalat" w:cstheme="minorBidi"/>
        </w:rPr>
        <w:instrText>84@</w:instrText>
      </w:r>
      <w:r w:rsidR="00681D00" w:rsidRPr="00681D00">
        <w:rPr>
          <w:rFonts w:ascii="GHEA Grapalat" w:eastAsiaTheme="minorHAnsi" w:hAnsi="GHEA Grapalat" w:cstheme="minorBidi"/>
          <w:lang w:val="en-US"/>
        </w:rPr>
        <w:instrText>gmail</w:instrText>
      </w:r>
      <w:r w:rsidR="00681D00" w:rsidRPr="00681D00">
        <w:rPr>
          <w:rFonts w:ascii="GHEA Grapalat" w:eastAsiaTheme="minorHAnsi" w:hAnsi="GHEA Grapalat" w:cstheme="minorBidi"/>
        </w:rPr>
        <w:instrText>.</w:instrText>
      </w:r>
      <w:r w:rsidR="00681D00" w:rsidRPr="00681D00">
        <w:rPr>
          <w:rFonts w:ascii="GHEA Grapalat" w:eastAsiaTheme="minorHAnsi" w:hAnsi="GHEA Grapalat" w:cstheme="minorBidi"/>
          <w:lang w:val="en-US"/>
        </w:rPr>
        <w:instrText>com</w:instrText>
      </w:r>
      <w:r w:rsidR="00681D00" w:rsidRPr="00681D00">
        <w:rPr>
          <w:rFonts w:ascii="GHEA Grapalat" w:eastAsiaTheme="minorHAnsi" w:hAnsi="GHEA Grapalat" w:cstheme="minorBidi"/>
        </w:rPr>
        <w:instrText xml:space="preserve">" </w:instrText>
      </w:r>
      <w:r w:rsidR="00681D00" w:rsidRPr="00681D00">
        <w:rPr>
          <w:rFonts w:ascii="GHEA Grapalat" w:eastAsiaTheme="minorHAnsi" w:hAnsi="GHEA Grapalat" w:cstheme="minorBidi"/>
          <w:lang w:val="en-US"/>
        </w:rPr>
        <w:fldChar w:fldCharType="separate"/>
      </w:r>
      <w:r w:rsidR="00681D00" w:rsidRPr="00681D00">
        <w:rPr>
          <w:rStyle w:val="Hyperlink"/>
          <w:rFonts w:ascii="GHEA Grapalat" w:eastAsiaTheme="minorHAnsi" w:hAnsi="GHEA Grapalat" w:cstheme="minorBidi"/>
          <w:color w:val="auto"/>
          <w:u w:val="none"/>
          <w:lang w:val="en-US"/>
        </w:rPr>
        <w:t>narineabrahamyan</w:t>
      </w:r>
      <w:r w:rsidR="00681D00" w:rsidRPr="00681D00">
        <w:rPr>
          <w:rStyle w:val="Hyperlink"/>
          <w:rFonts w:ascii="GHEA Grapalat" w:eastAsiaTheme="minorHAnsi" w:hAnsi="GHEA Grapalat" w:cstheme="minorBidi"/>
          <w:color w:val="auto"/>
          <w:u w:val="none"/>
        </w:rPr>
        <w:t>84@</w:t>
      </w:r>
      <w:r w:rsidR="00681D00" w:rsidRPr="00681D00">
        <w:rPr>
          <w:rStyle w:val="Hyperlink"/>
          <w:rFonts w:ascii="GHEA Grapalat" w:eastAsiaTheme="minorHAnsi" w:hAnsi="GHEA Grapalat" w:cstheme="minorBidi"/>
          <w:color w:val="auto"/>
          <w:u w:val="none"/>
          <w:lang w:val="en-US"/>
        </w:rPr>
        <w:t>gmail</w:t>
      </w:r>
      <w:r w:rsidR="00681D00" w:rsidRPr="00681D00">
        <w:rPr>
          <w:rStyle w:val="Hyperlink"/>
          <w:rFonts w:ascii="GHEA Grapalat" w:eastAsiaTheme="minorHAnsi" w:hAnsi="GHEA Grapalat" w:cstheme="minorBidi"/>
          <w:color w:val="auto"/>
          <w:u w:val="none"/>
        </w:rPr>
        <w:t>.</w:t>
      </w:r>
      <w:r w:rsidR="00681D00" w:rsidRPr="00681D00">
        <w:rPr>
          <w:rStyle w:val="Hyperlink"/>
          <w:rFonts w:ascii="GHEA Grapalat" w:eastAsiaTheme="minorHAnsi" w:hAnsi="GHEA Grapalat" w:cstheme="minorBidi"/>
          <w:color w:val="auto"/>
          <w:u w:val="none"/>
          <w:lang w:val="en-US"/>
        </w:rPr>
        <w:t>com</w:t>
      </w:r>
      <w:r w:rsidR="00681D00" w:rsidRPr="00681D00">
        <w:rPr>
          <w:rFonts w:ascii="GHEA Grapalat" w:eastAsiaTheme="minorHAnsi" w:hAnsi="GHEA Grapalat" w:cstheme="minorBidi"/>
          <w:lang w:val="en-US"/>
        </w:rPr>
        <w:fldChar w:fldCharType="end"/>
      </w:r>
      <w:r w:rsidR="00681D00" w:rsidRPr="00681D00">
        <w:rPr>
          <w:rFonts w:ascii="GHEA Grapalat" w:eastAsiaTheme="minorHAnsi" w:hAnsi="GHEA Grapalat" w:cstheme="minorBidi"/>
        </w:rPr>
        <w:t xml:space="preserve"> </w:t>
      </w:r>
      <w:r w:rsidRPr="00665A01">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p>
    <w:p w:rsidR="00681D00" w:rsidRDefault="00681D00">
      <w:pPr>
        <w:rPr>
          <w:rFonts w:ascii="GHEA Grapalat" w:hAnsi="GHEA Grapalat"/>
          <w:i/>
        </w:rPr>
      </w:pPr>
    </w:p>
    <w:p w:rsidR="00681D00" w:rsidRDefault="00681D00">
      <w:pPr>
        <w:rPr>
          <w:rFonts w:ascii="GHEA Grapalat" w:hAnsi="GHEA Grapalat"/>
          <w:i/>
        </w:rPr>
      </w:pPr>
      <w:bookmarkStart w:id="1" w:name="_GoBack"/>
      <w:bookmarkEnd w:id="1"/>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317ACC" w:rsidRPr="00B138F3" w:rsidRDefault="000A214C" w:rsidP="00317ACC">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17ACC" w:rsidRPr="00B138F3">
        <w:rPr>
          <w:rFonts w:ascii="GHEA Grapalat" w:hAnsi="GHEA Grapalat"/>
          <w:spacing w:val="-6"/>
          <w:sz w:val="22"/>
          <w:szCs w:val="22"/>
        </w:rPr>
        <w:t xml:space="preserve">Компания участвует в организованной </w:t>
      </w:r>
      <w:r w:rsidR="00317ACC" w:rsidRPr="00075E1E">
        <w:rPr>
          <w:rFonts w:ascii="GHEA Grapalat" w:hAnsi="GHEA Grapalat"/>
          <w:sz w:val="22"/>
          <w:lang w:eastAsia="en-US" w:bidi="ar-SA"/>
        </w:rPr>
        <w:t xml:space="preserve">ЗАО “Ергорсвет” </w:t>
      </w:r>
      <w:r w:rsidR="00317ACC" w:rsidRPr="00B138F3">
        <w:rPr>
          <w:rFonts w:ascii="GHEA Grapalat" w:hAnsi="GHEA Grapalat"/>
          <w:spacing w:val="-6"/>
          <w:sz w:val="22"/>
          <w:szCs w:val="22"/>
        </w:rPr>
        <w:t xml:space="preserve">(далее — Заказчик) </w:t>
      </w:r>
    </w:p>
    <w:p w:rsidR="00317ACC" w:rsidRPr="00B138F3" w:rsidRDefault="00317ACC" w:rsidP="00317AC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AA05DB">
        <w:rPr>
          <w:rFonts w:ascii="GHEA Grapalat" w:hAnsi="GHEA Grapalat"/>
          <w:b/>
        </w:rPr>
        <w:t>BMAPDzB</w:t>
      </w:r>
      <w:r>
        <w:rPr>
          <w:rFonts w:ascii="GHEA Grapalat" w:hAnsi="GHEA Grapalat"/>
          <w:b/>
        </w:rPr>
        <w:t>-</w:t>
      </w:r>
      <w:r w:rsidRPr="00CA1276">
        <w:rPr>
          <w:rFonts w:ascii="GHEA Grapalat" w:hAnsi="GHEA Grapalat"/>
          <w:b/>
        </w:rPr>
        <w:t>2</w:t>
      </w:r>
      <w:r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C90F08">
        <w:rPr>
          <w:rFonts w:ascii="GHEA Grapalat" w:hAnsi="GHEA Grapalat"/>
          <w:b/>
        </w:rPr>
        <w:t>.</w:t>
      </w:r>
    </w:p>
    <w:p w:rsidR="000A214C" w:rsidRPr="00B138F3" w:rsidRDefault="000A214C" w:rsidP="00317ACC">
      <w:pPr>
        <w:widowControl w:val="0"/>
        <w:tabs>
          <w:tab w:val="left" w:pos="567"/>
        </w:tabs>
        <w:jc w:val="both"/>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lastRenderedPageBreak/>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17ACC"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317ACC"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317ACC"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317ACC"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317ACC"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8D352C" w:rsidRPr="00B138F3" w:rsidRDefault="008D352C" w:rsidP="00B46D58">
      <w:pPr>
        <w:widowControl w:val="0"/>
        <w:spacing w:after="160"/>
        <w:ind w:left="-142" w:firstLine="142"/>
        <w:jc w:val="center"/>
        <w:rPr>
          <w:rFonts w:ascii="GHEA Grapalat" w:hAnsi="GHEA Grapalat"/>
          <w:i/>
        </w:rPr>
      </w:pPr>
    </w:p>
    <w:p w:rsidR="004011B0" w:rsidRPr="00B138F3" w:rsidRDefault="004011B0" w:rsidP="004011B0">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4011B0" w:rsidRPr="00B138F3" w:rsidRDefault="004011B0" w:rsidP="004011B0">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4011B0" w:rsidRPr="00BD39D8" w:rsidRDefault="004011B0" w:rsidP="004011B0">
      <w:pPr>
        <w:widowControl w:val="0"/>
        <w:spacing w:after="160"/>
        <w:ind w:left="-142" w:firstLine="142"/>
        <w:jc w:val="center"/>
        <w:rPr>
          <w:rFonts w:ascii="GHEA Grapalat" w:hAnsi="GHEA Grapalat" w:cs="Sylfaen"/>
        </w:rPr>
      </w:pPr>
      <w:r w:rsidRPr="00B138F3">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Pr="00BD39D8">
        <w:rPr>
          <w:rFonts w:ascii="GHEA Grapalat" w:hAnsi="GHEA Grapalat"/>
          <w:b/>
        </w:rPr>
        <w:t>4</w:t>
      </w:r>
      <w:r w:rsidRPr="00077CEB">
        <w:rPr>
          <w:rFonts w:ascii="GHEA Grapalat" w:hAnsi="GHEA Grapalat"/>
          <w:b/>
        </w:rPr>
        <w:t>/</w:t>
      </w:r>
      <w:r w:rsidRPr="00BD39D8">
        <w:rPr>
          <w:rFonts w:ascii="GHEA Grapalat" w:hAnsi="GHEA Grapalat"/>
          <w:b/>
        </w:rPr>
        <w:t>1</w:t>
      </w:r>
    </w:p>
    <w:p w:rsidR="004011B0" w:rsidRPr="00BD39D8" w:rsidRDefault="004011B0" w:rsidP="004011B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4011B0" w:rsidRPr="00B138F3" w:rsidTr="00735476">
        <w:tc>
          <w:tcPr>
            <w:tcW w:w="4643" w:type="dxa"/>
          </w:tcPr>
          <w:p w:rsidR="004011B0" w:rsidRPr="00002699" w:rsidRDefault="004011B0" w:rsidP="00735476">
            <w:pPr>
              <w:widowControl w:val="0"/>
              <w:spacing w:after="160"/>
              <w:rPr>
                <w:rFonts w:ascii="GHEA Grapalat" w:hAnsi="GHEA Grapalat" w:cs="Sylfaen"/>
                <w:lang w:val="en-US"/>
              </w:rPr>
            </w:pPr>
            <w:r w:rsidRPr="00CA1276">
              <w:rPr>
                <w:rFonts w:ascii="GHEA Grapalat" w:hAnsi="GHEA Grapalat"/>
              </w:rPr>
              <w:tab/>
            </w:r>
            <w:r w:rsidRPr="00B138F3">
              <w:rPr>
                <w:rFonts w:ascii="GHEA Grapalat" w:hAnsi="GHEA Grapalat"/>
              </w:rPr>
              <w:t>Г</w:t>
            </w:r>
            <w:r>
              <w:rPr>
                <w:rFonts w:ascii="GHEA Grapalat" w:hAnsi="GHEA Grapalat"/>
                <w:lang w:val="en-US"/>
              </w:rPr>
              <w:t xml:space="preserve">. </w:t>
            </w:r>
            <w:proofErr w:type="spellStart"/>
            <w:r>
              <w:rPr>
                <w:rFonts w:ascii="GHEA Grapalat" w:hAnsi="GHEA Grapalat"/>
                <w:lang w:val="en-US"/>
              </w:rPr>
              <w:t>Ереван</w:t>
            </w:r>
            <w:proofErr w:type="spellEnd"/>
          </w:p>
        </w:tc>
        <w:tc>
          <w:tcPr>
            <w:tcW w:w="4643" w:type="dxa"/>
          </w:tcPr>
          <w:p w:rsidR="004011B0" w:rsidRPr="00B138F3" w:rsidRDefault="004011B0" w:rsidP="00735476">
            <w:pPr>
              <w:widowControl w:val="0"/>
              <w:spacing w:after="160"/>
              <w:jc w:val="right"/>
              <w:rPr>
                <w:rFonts w:ascii="GHEA Grapalat" w:hAnsi="GHEA Grapalat" w:cs="Sylfaen"/>
                <w:lang w:val="en-US"/>
              </w:rPr>
            </w:pPr>
            <w:r>
              <w:rPr>
                <w:rFonts w:ascii="GHEA Grapalat" w:hAnsi="GHEA Grapalat"/>
              </w:rPr>
              <w:t>«</w:t>
            </w:r>
            <w:r w:rsidRPr="00B138F3">
              <w:rPr>
                <w:rFonts w:ascii="GHEA Grapalat" w:hAnsi="GHEA Grapalat"/>
                <w:lang w:val="en-US"/>
              </w:rPr>
              <w:tab/>
            </w:r>
            <w:r>
              <w:rPr>
                <w:rFonts w:ascii="GHEA Grapalat" w:hAnsi="GHEA Grapalat"/>
              </w:rPr>
              <w:t>«</w:t>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Pr>
                <w:rFonts w:ascii="GHEA Grapalat" w:hAnsi="GHEA Grapalat"/>
                <w:lang w:val="en-US"/>
              </w:rPr>
              <w:t>24</w:t>
            </w:r>
            <w:r w:rsidRPr="00B138F3">
              <w:rPr>
                <w:rFonts w:ascii="GHEA Grapalat" w:hAnsi="GHEA Grapalat"/>
                <w:lang w:val="en-US"/>
              </w:rPr>
              <w:tab/>
            </w:r>
            <w:r w:rsidRPr="00B138F3">
              <w:rPr>
                <w:rFonts w:ascii="GHEA Grapalat" w:hAnsi="GHEA Grapalat"/>
              </w:rPr>
              <w:t>г.</w:t>
            </w:r>
          </w:p>
        </w:tc>
      </w:tr>
    </w:tbl>
    <w:p w:rsidR="004011B0" w:rsidRPr="00B138F3" w:rsidRDefault="004011B0" w:rsidP="004011B0">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4011B0" w:rsidRPr="00B138F3" w:rsidRDefault="004011B0" w:rsidP="004011B0">
      <w:pPr>
        <w:widowControl w:val="0"/>
        <w:spacing w:after="160"/>
        <w:ind w:firstLine="709"/>
        <w:jc w:val="both"/>
        <w:rPr>
          <w:rFonts w:ascii="GHEA Grapalat" w:hAnsi="GHEA Grapalat"/>
          <w:b/>
        </w:rPr>
      </w:pPr>
    </w:p>
    <w:p w:rsidR="004011B0" w:rsidRPr="00B138F3" w:rsidRDefault="004011B0" w:rsidP="004011B0">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4011B0" w:rsidRPr="00C90F08" w:rsidRDefault="004011B0" w:rsidP="004011B0">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4011B0" w:rsidRPr="00CC0116" w:rsidRDefault="004011B0" w:rsidP="004011B0">
      <w:pPr>
        <w:widowControl w:val="0"/>
        <w:tabs>
          <w:tab w:val="left" w:pos="1134"/>
        </w:tabs>
        <w:spacing w:line="360" w:lineRule="auto"/>
        <w:ind w:firstLine="270"/>
        <w:jc w:val="both"/>
        <w:rPr>
          <w:rFonts w:ascii="GHEA Grapalat" w:hAnsi="GHEA Grapalat" w:cs="Times Armenian"/>
        </w:rPr>
      </w:pPr>
      <w:r w:rsidRPr="008C310C">
        <w:rPr>
          <w:rFonts w:ascii="Sylfaen" w:hAnsi="Sylfaen"/>
          <w:szCs w:val="22"/>
        </w:rPr>
        <w:t>1</w:t>
      </w:r>
      <w:r w:rsidRPr="00BD39D8">
        <w:rPr>
          <w:rFonts w:ascii="Sylfaen" w:hAnsi="Sylfaen"/>
          <w:szCs w:val="22"/>
        </w:rPr>
        <w:t>.2</w:t>
      </w:r>
      <w:r w:rsidRPr="008C310C">
        <w:rPr>
          <w:rFonts w:ascii="Sylfaen" w:hAnsi="Sylfaen"/>
          <w:szCs w:val="22"/>
        </w:rPr>
        <w:t xml:space="preserve"> </w:t>
      </w:r>
      <w:r w:rsidRPr="00CC0116">
        <w:rPr>
          <w:rFonts w:ascii="GHEA Grapalat" w:hAnsi="GHEA Grapalat" w:cs="Times Armenian"/>
        </w:rPr>
        <w:t xml:space="preserve">Продавец доставляет Товар Покупателю / Получателю / </w:t>
      </w:r>
      <w:r>
        <w:rPr>
          <w:rFonts w:ascii="GHEA Grapalat" w:hAnsi="GHEA Grapalat" w:cs="Times Armenian"/>
        </w:rPr>
        <w:t xml:space="preserve">в соответствии с Приложени 1 </w:t>
      </w:r>
      <w:r w:rsidRPr="00CC0116">
        <w:rPr>
          <w:rFonts w:ascii="GHEA Grapalat" w:hAnsi="GHEA Grapalat" w:cs="Times Armenian"/>
        </w:rPr>
        <w:t xml:space="preserve"> Договор</w:t>
      </w:r>
      <w:r w:rsidRPr="00425D09">
        <w:rPr>
          <w:rFonts w:ascii="GHEA Grapalat" w:hAnsi="GHEA Grapalat" w:cs="Times Armenian"/>
        </w:rPr>
        <w:t>а</w:t>
      </w:r>
      <w:r w:rsidRPr="00CC0116">
        <w:rPr>
          <w:rFonts w:ascii="GHEA Grapalat" w:hAnsi="GHEA Grapalat" w:cs="Times Armenian"/>
        </w:rPr>
        <w:t>. Ср</w:t>
      </w:r>
      <w:r>
        <w:rPr>
          <w:rFonts w:ascii="GHEA Grapalat" w:hAnsi="GHEA Grapalat" w:cs="Times Armenian"/>
          <w:lang w:val="en-US"/>
        </w:rPr>
        <w:t>օ</w:t>
      </w:r>
      <w:r w:rsidRPr="00CC0116">
        <w:rPr>
          <w:rFonts w:ascii="GHEA Grapalat" w:hAnsi="GHEA Grapalat" w:cs="Times Armenian"/>
        </w:rPr>
        <w:t>к поставки товара</w:t>
      </w:r>
      <w:r w:rsidRPr="00425D09">
        <w:rPr>
          <w:rFonts w:ascii="GHEA Grapalat" w:hAnsi="GHEA Grapalat" w:cs="Times Armenian"/>
        </w:rPr>
        <w:t>-</w:t>
      </w:r>
      <w:r>
        <w:rPr>
          <w:rFonts w:ascii="GHEA Grapalat" w:hAnsi="GHEA Grapalat" w:cs="Times Armenian"/>
        </w:rPr>
        <w:t xml:space="preserve"> в течение 6</w:t>
      </w:r>
      <w:r w:rsidRPr="00425D09">
        <w:rPr>
          <w:rFonts w:ascii="GHEA Grapalat" w:hAnsi="GHEA Grapalat" w:cs="Times Armenian"/>
        </w:rPr>
        <w:t>0</w:t>
      </w:r>
      <w:r w:rsidRPr="00CC0116">
        <w:rPr>
          <w:rFonts w:ascii="GHEA Grapalat" w:hAnsi="GHEA Grapalat" w:cs="Times Armenian"/>
        </w:rPr>
        <w:t xml:space="preserve"> календарного дня с момента вступления договора в силу.</w:t>
      </w:r>
    </w:p>
    <w:p w:rsidR="004011B0" w:rsidRPr="00C90F08" w:rsidRDefault="004011B0" w:rsidP="004011B0">
      <w:pPr>
        <w:widowControl w:val="0"/>
        <w:tabs>
          <w:tab w:val="left" w:pos="1134"/>
        </w:tabs>
        <w:spacing w:after="160" w:line="360" w:lineRule="auto"/>
        <w:jc w:val="both"/>
        <w:rPr>
          <w:rFonts w:ascii="GHEA Grapalat" w:hAnsi="GHEA Grapalat" w:cs="Times Armenian"/>
        </w:rPr>
      </w:pPr>
      <w:r>
        <w:rPr>
          <w:rFonts w:ascii="GHEA Grapalat" w:hAnsi="GHEA Grapalat" w:cs="Times Armenian"/>
        </w:rPr>
        <w:t xml:space="preserve">    1</w:t>
      </w:r>
      <w:r w:rsidRPr="00BD39D8">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4011B0" w:rsidRPr="00B138F3" w:rsidRDefault="004011B0" w:rsidP="004011B0">
      <w:pPr>
        <w:widowControl w:val="0"/>
        <w:spacing w:after="160"/>
        <w:ind w:firstLine="709"/>
        <w:jc w:val="both"/>
        <w:rPr>
          <w:rFonts w:ascii="GHEA Grapalat" w:hAnsi="GHEA Grapalat" w:cs="Times Armenian"/>
        </w:rPr>
      </w:pP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2.ПРАВА И ОБЯЗАННОСТИ СТОРОН</w:t>
      </w:r>
    </w:p>
    <w:p w:rsidR="004011B0" w:rsidRPr="00B138F3" w:rsidRDefault="004011B0" w:rsidP="004011B0">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lastRenderedPageBreak/>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4011B0" w:rsidRPr="00B138F3" w:rsidRDefault="004011B0" w:rsidP="004011B0">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011B0" w:rsidRPr="00B138F3" w:rsidRDefault="004011B0" w:rsidP="004011B0">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4011B0" w:rsidRPr="00B138F3" w:rsidRDefault="004011B0" w:rsidP="004011B0">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4011B0" w:rsidRPr="00B138F3" w:rsidRDefault="004011B0" w:rsidP="004011B0">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w:t>
      </w:r>
      <w:r w:rsidRPr="00B138F3">
        <w:rPr>
          <w:rFonts w:ascii="GHEA Grapalat" w:hAnsi="GHEA Grapalat"/>
        </w:rPr>
        <w:lastRenderedPageBreak/>
        <w:t>возмещать необходимые расходы, связанные с принятием товара на ответственное хранение, его реализацией или возвратом Продавцу.</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4011B0" w:rsidRPr="00B138F3" w:rsidRDefault="004011B0" w:rsidP="004011B0">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011B0" w:rsidRPr="00B138F3" w:rsidRDefault="004011B0" w:rsidP="004011B0">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4011B0" w:rsidRPr="00016450" w:rsidRDefault="004011B0" w:rsidP="004011B0">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4011B0" w:rsidRPr="00B138F3" w:rsidRDefault="004011B0" w:rsidP="004011B0">
      <w:pPr>
        <w:widowControl w:val="0"/>
        <w:tabs>
          <w:tab w:val="left" w:pos="1134"/>
        </w:tabs>
        <w:spacing w:after="160" w:line="360" w:lineRule="auto"/>
        <w:ind w:firstLine="567"/>
        <w:jc w:val="both"/>
        <w:rPr>
          <w:rFonts w:ascii="GHEA Grapalat" w:hAnsi="GHEA Grapalat" w:cs="Sylfaen"/>
          <w:i/>
          <w:u w:val="single"/>
          <w:lang w:val="hy-AM"/>
        </w:rPr>
      </w:pP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4011B0"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FootnoteReference"/>
          <w:rFonts w:ascii="GHEA Grapalat" w:hAnsi="GHEA Grapalat"/>
        </w:rPr>
        <w:footnoteReference w:customMarkFollows="1" w:id="20"/>
        <w:t>19</w:t>
      </w:r>
      <w:r w:rsidRPr="00B138F3">
        <w:rPr>
          <w:rFonts w:ascii="GHEA Grapalat" w:hAnsi="GHEA Grapalat"/>
        </w:rPr>
        <w:t>.</w:t>
      </w:r>
    </w:p>
    <w:p w:rsidR="004011B0" w:rsidRPr="00B138F3" w:rsidRDefault="004011B0" w:rsidP="004011B0">
      <w:pPr>
        <w:widowControl w:val="0"/>
        <w:tabs>
          <w:tab w:val="left" w:pos="1134"/>
        </w:tabs>
        <w:spacing w:after="160"/>
        <w:ind w:firstLine="567"/>
        <w:jc w:val="both"/>
        <w:rPr>
          <w:rFonts w:ascii="GHEA Grapalat" w:hAnsi="GHEA Grapalat"/>
        </w:rPr>
      </w:pP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4011B0" w:rsidRDefault="004011B0" w:rsidP="004011B0">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4011B0"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20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6. ОТВЕТСТВЕННОСТЬ СТОРОН</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21"/>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 xml:space="preserve">Предусмотренные пунктами 6.2 и 6.3 договора пеня и штраф исчисляются и </w:t>
      </w:r>
      <w:r w:rsidRPr="00B138F3">
        <w:rPr>
          <w:rFonts w:ascii="GHEA Grapalat" w:hAnsi="GHEA Grapalat"/>
        </w:rPr>
        <w:lastRenderedPageBreak/>
        <w:t>зачитываются вместе с суммами, подлежащими уплате Продавцу.</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4011B0" w:rsidRPr="00B138F3" w:rsidRDefault="004011B0" w:rsidP="004011B0">
      <w:pPr>
        <w:rPr>
          <w:rFonts w:ascii="GHEA Grapalat" w:hAnsi="GHEA Grapalat"/>
          <w:lang w:val="hy-AM"/>
        </w:rPr>
      </w:pPr>
    </w:p>
    <w:p w:rsidR="004011B0" w:rsidRPr="009A1820" w:rsidRDefault="004011B0" w:rsidP="00FB4847">
      <w:pPr>
        <w:pStyle w:val="ListParagraph"/>
        <w:widowControl w:val="0"/>
        <w:numPr>
          <w:ilvl w:val="0"/>
          <w:numId w:val="10"/>
        </w:numPr>
        <w:spacing w:after="160"/>
        <w:jc w:val="center"/>
        <w:rPr>
          <w:rFonts w:ascii="GHEA Grapalat" w:hAnsi="GHEA Grapalat"/>
          <w:b/>
        </w:rPr>
      </w:pPr>
      <w:r w:rsidRPr="009A1820">
        <w:rPr>
          <w:rFonts w:ascii="GHEA Grapalat" w:hAnsi="GHEA Grapalat"/>
          <w:b/>
        </w:rPr>
        <w:t>ДЕЙСТВИЕ НЕПРЕОДОЛИМОЙ СИЛЫ (ФОРС-МАЖОР)</w:t>
      </w:r>
    </w:p>
    <w:p w:rsidR="004011B0" w:rsidRPr="00B138F3" w:rsidRDefault="004011B0" w:rsidP="004011B0">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011B0" w:rsidRPr="00B138F3" w:rsidRDefault="004011B0" w:rsidP="004011B0">
      <w:pPr>
        <w:widowControl w:val="0"/>
        <w:spacing w:after="160"/>
        <w:jc w:val="center"/>
        <w:rPr>
          <w:rFonts w:ascii="GHEA Grapalat" w:hAnsi="GHEA Grapalat"/>
          <w:lang w:val="hy-AM"/>
        </w:rPr>
      </w:pPr>
    </w:p>
    <w:p w:rsidR="004011B0" w:rsidRPr="00016450" w:rsidRDefault="004011B0" w:rsidP="004011B0">
      <w:pPr>
        <w:widowControl w:val="0"/>
        <w:spacing w:after="160" w:line="360" w:lineRule="auto"/>
        <w:jc w:val="center"/>
        <w:rPr>
          <w:rFonts w:ascii="GHEA Grapalat" w:hAnsi="GHEA Grapalat"/>
          <w:b/>
        </w:rPr>
      </w:pPr>
      <w:r w:rsidRPr="00016450">
        <w:rPr>
          <w:rFonts w:ascii="GHEA Grapalat" w:hAnsi="GHEA Grapalat"/>
          <w:b/>
        </w:rPr>
        <w:t>8. ИНЫЕ УСЛОВИЯ</w:t>
      </w:r>
    </w:p>
    <w:p w:rsidR="004011B0" w:rsidRPr="00B138F3" w:rsidRDefault="004011B0" w:rsidP="004011B0">
      <w:pPr>
        <w:widowControl w:val="0"/>
        <w:tabs>
          <w:tab w:val="left" w:pos="1134"/>
        </w:tabs>
        <w:spacing w:after="160"/>
        <w:ind w:firstLine="567"/>
        <w:jc w:val="both"/>
        <w:rPr>
          <w:rFonts w:ascii="GHEA Grapalat" w:hAnsi="GHEA Grapalat" w:cs="Times Armenian"/>
        </w:rPr>
      </w:pPr>
      <w:r w:rsidRPr="00016450">
        <w:rPr>
          <w:rFonts w:ascii="GHEA Grapalat" w:hAnsi="GHEA Grapalat"/>
        </w:rPr>
        <w:t>8.1</w:t>
      </w:r>
      <w:r w:rsidRPr="006C6AFF">
        <w:rPr>
          <w:rFonts w:ascii="GHEA Grapalat" w:hAnsi="GHEA Grapalat"/>
        </w:rPr>
        <w:t>.</w:t>
      </w:r>
      <w:r w:rsidRPr="006C6AFF">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4011B0" w:rsidRPr="00B138F3" w:rsidRDefault="004011B0" w:rsidP="004011B0">
      <w:pPr>
        <w:widowControl w:val="0"/>
        <w:tabs>
          <w:tab w:val="left" w:pos="1134"/>
        </w:tabs>
        <w:spacing w:after="160" w:line="276" w:lineRule="auto"/>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rPr>
          <w:rFonts w:ascii="GHEA Grapalat" w:hAnsi="GHEA Grapalat"/>
        </w:rPr>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4011B0" w:rsidRPr="00B138F3" w:rsidRDefault="004011B0" w:rsidP="004011B0">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011B0" w:rsidRPr="00B138F3" w:rsidRDefault="004011B0" w:rsidP="004011B0">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22"/>
        <w:t>22</w:t>
      </w:r>
      <w:r w:rsidRPr="00B138F3">
        <w:rPr>
          <w:rFonts w:ascii="GHEA Grapalat" w:hAnsi="GHEA Grapalat"/>
        </w:rPr>
        <w:t>.</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23"/>
        <w:t>23</w:t>
      </w:r>
      <w:r w:rsidRPr="00B138F3">
        <w:rPr>
          <w:rFonts w:ascii="GHEA Grapalat" w:hAnsi="GHEA Grapalat"/>
        </w:rPr>
        <w:t>.</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BD39D8">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w:t>
      </w:r>
      <w:r w:rsidRPr="00B138F3">
        <w:rPr>
          <w:rFonts w:ascii="GHEA Grapalat" w:hAnsi="GHEA Grapalat"/>
        </w:rPr>
        <w:lastRenderedPageBreak/>
        <w:t>отношения, связанные с данными сделками, и за них ответственен Продавец.</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4011B0" w:rsidRPr="00B138F3" w:rsidRDefault="004011B0" w:rsidP="004011B0">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w:t>
      </w:r>
      <w:r>
        <w:rPr>
          <w:rFonts w:ascii="GHEA Grapalat" w:hAnsi="GHEA Grapalat"/>
          <w:spacing w:val="-6"/>
        </w:rPr>
        <w:t>«</w:t>
      </w:r>
      <w:r w:rsidRPr="00B138F3">
        <w:rPr>
          <w:rFonts w:ascii="GHEA Grapalat" w:hAnsi="GHEA Grapalat"/>
          <w:spacing w:val="-6"/>
        </w:rPr>
        <w:t>Уведомления об одностороннем расторжении договоров</w:t>
      </w:r>
      <w:r>
        <w:rPr>
          <w:rFonts w:ascii="GHEA Grapalat" w:hAnsi="GHEA Grapalat"/>
          <w:spacing w:val="-6"/>
        </w:rPr>
        <w:t>»</w:t>
      </w:r>
      <w:r w:rsidRPr="00B138F3">
        <w:rPr>
          <w:rFonts w:ascii="GHEA Grapalat" w:hAnsi="GHEA Grapalat"/>
          <w:spacing w:val="-6"/>
        </w:rPr>
        <w:t xml:space="preserve">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4011B0" w:rsidRPr="00B138F3" w:rsidRDefault="004011B0" w:rsidP="004011B0">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4011B0"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4011B0" w:rsidRPr="00974EA8"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xml:space="preserve">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 xml:space="preserve">абзаца </w:t>
      </w:r>
      <w:r>
        <w:rPr>
          <w:rFonts w:ascii="GHEA Grapalat" w:hAnsi="GHEA Grapalat"/>
        </w:rPr>
        <w:t>«</w:t>
      </w:r>
      <w:r w:rsidRPr="00974EA8">
        <w:rPr>
          <w:rFonts w:ascii="GHEA Grapalat" w:hAnsi="GHEA Grapalat"/>
        </w:rPr>
        <w:t>б</w:t>
      </w:r>
      <w:r>
        <w:rPr>
          <w:rFonts w:ascii="GHEA Grapalat" w:hAnsi="GHEA Grapalat"/>
        </w:rPr>
        <w:t>»</w:t>
      </w:r>
      <w:r w:rsidRPr="00974EA8">
        <w:rPr>
          <w:rFonts w:ascii="GHEA Grapalat" w:hAnsi="GHEA Grapalat"/>
        </w:rPr>
        <w:t xml:space="preserve">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w:t>
      </w:r>
      <w:r w:rsidRPr="00974EA8">
        <w:rPr>
          <w:rFonts w:ascii="GHEA Grapalat" w:hAnsi="GHEA Grapalat"/>
        </w:rPr>
        <w:lastRenderedPageBreak/>
        <w:t>противном случае договор расторгается Покупателем в одностороннем порядке.</w:t>
      </w:r>
      <w:r w:rsidRPr="00974EA8">
        <w:rPr>
          <w:rStyle w:val="FootnoteReference"/>
          <w:rFonts w:ascii="GHEA Grapalat" w:hAnsi="GHEA Grapalat"/>
        </w:rPr>
        <w:footnoteReference w:customMarkFollows="1" w:id="24"/>
        <w:t>24</w:t>
      </w:r>
    </w:p>
    <w:p w:rsidR="004011B0" w:rsidRPr="00B138F3" w:rsidRDefault="004011B0" w:rsidP="004011B0">
      <w:pPr>
        <w:widowControl w:val="0"/>
        <w:tabs>
          <w:tab w:val="left" w:pos="1276"/>
        </w:tabs>
        <w:spacing w:after="160"/>
        <w:ind w:firstLine="567"/>
        <w:jc w:val="center"/>
        <w:rPr>
          <w:rFonts w:ascii="GHEA Grapalat" w:hAnsi="GHEA Grapalat"/>
        </w:rPr>
      </w:pPr>
    </w:p>
    <w:p w:rsidR="004011B0" w:rsidRPr="00B138F3" w:rsidRDefault="004011B0" w:rsidP="004011B0">
      <w:pPr>
        <w:widowControl w:val="0"/>
        <w:spacing w:after="160"/>
        <w:jc w:val="center"/>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4011B0" w:rsidRPr="00B138F3" w:rsidTr="00735476">
        <w:tc>
          <w:tcPr>
            <w:tcW w:w="4536" w:type="dxa"/>
          </w:tcPr>
          <w:p w:rsidR="004011B0" w:rsidRPr="00B138F3" w:rsidRDefault="004011B0" w:rsidP="00735476">
            <w:pPr>
              <w:widowControl w:val="0"/>
              <w:pBdr>
                <w:bottom w:val="single" w:sz="12" w:space="1" w:color="auto"/>
              </w:pBdr>
              <w:spacing w:after="160"/>
              <w:jc w:val="center"/>
              <w:rPr>
                <w:rFonts w:ascii="GHEA Grapalat" w:hAnsi="GHEA Grapalat" w:cs="Sylfaen"/>
                <w:b/>
                <w:bCs/>
              </w:rPr>
            </w:pPr>
            <w:r w:rsidRPr="00B138F3">
              <w:rPr>
                <w:rFonts w:ascii="GHEA Grapalat" w:hAnsi="GHEA Grapalat"/>
                <w:b/>
              </w:rPr>
              <w:t>ПОКУПАТЕЛЬ</w:t>
            </w:r>
          </w:p>
          <w:p w:rsidR="004011B0" w:rsidRPr="00B138F3" w:rsidRDefault="004011B0" w:rsidP="0073547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011B0" w:rsidRPr="00B138F3" w:rsidRDefault="004011B0" w:rsidP="00735476">
            <w:pPr>
              <w:widowControl w:val="0"/>
              <w:spacing w:after="160"/>
              <w:jc w:val="center"/>
              <w:rPr>
                <w:rFonts w:ascii="GHEA Grapalat" w:hAnsi="GHEA Grapalat"/>
              </w:rPr>
            </w:pPr>
            <w:r w:rsidRPr="00B138F3">
              <w:rPr>
                <w:rFonts w:ascii="GHEA Grapalat" w:hAnsi="GHEA Grapalat"/>
              </w:rPr>
              <w:t>М. П.</w:t>
            </w:r>
          </w:p>
        </w:tc>
        <w:tc>
          <w:tcPr>
            <w:tcW w:w="760" w:type="dxa"/>
          </w:tcPr>
          <w:p w:rsidR="004011B0" w:rsidRPr="00B138F3" w:rsidRDefault="004011B0" w:rsidP="00735476">
            <w:pPr>
              <w:widowControl w:val="0"/>
              <w:spacing w:after="160"/>
              <w:jc w:val="center"/>
              <w:rPr>
                <w:rFonts w:ascii="GHEA Grapalat" w:hAnsi="GHEA Grapalat"/>
              </w:rPr>
            </w:pPr>
          </w:p>
        </w:tc>
        <w:tc>
          <w:tcPr>
            <w:tcW w:w="4343" w:type="dxa"/>
          </w:tcPr>
          <w:p w:rsidR="004011B0" w:rsidRPr="00B138F3" w:rsidRDefault="004011B0" w:rsidP="00735476">
            <w:pPr>
              <w:widowControl w:val="0"/>
              <w:pBdr>
                <w:bottom w:val="single" w:sz="12" w:space="1" w:color="auto"/>
              </w:pBdr>
              <w:spacing w:after="160"/>
              <w:jc w:val="center"/>
              <w:rPr>
                <w:rFonts w:ascii="GHEA Grapalat" w:hAnsi="GHEA Grapalat" w:cs="Sylfaen"/>
                <w:b/>
                <w:bCs/>
              </w:rPr>
            </w:pPr>
            <w:r w:rsidRPr="00B138F3">
              <w:rPr>
                <w:rFonts w:ascii="GHEA Grapalat" w:hAnsi="GHEA Grapalat"/>
                <w:b/>
              </w:rPr>
              <w:t>ПРОДАВЕЦ</w:t>
            </w:r>
          </w:p>
          <w:p w:rsidR="004011B0" w:rsidRPr="00B138F3" w:rsidRDefault="004011B0" w:rsidP="0073547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011B0" w:rsidRPr="00B138F3" w:rsidRDefault="004011B0" w:rsidP="00735476">
            <w:pPr>
              <w:widowControl w:val="0"/>
              <w:spacing w:after="160"/>
              <w:jc w:val="center"/>
              <w:rPr>
                <w:rFonts w:ascii="GHEA Grapalat" w:hAnsi="GHEA Grapalat"/>
              </w:rPr>
            </w:pPr>
            <w:r w:rsidRPr="00B138F3">
              <w:rPr>
                <w:rFonts w:ascii="GHEA Grapalat" w:hAnsi="GHEA Grapalat"/>
              </w:rPr>
              <w:t>М. П.</w:t>
            </w:r>
          </w:p>
        </w:tc>
      </w:tr>
    </w:tbl>
    <w:p w:rsidR="004011B0" w:rsidRDefault="004011B0" w:rsidP="004011B0">
      <w:pPr>
        <w:widowControl w:val="0"/>
        <w:spacing w:after="160"/>
        <w:ind w:firstLine="567"/>
        <w:jc w:val="both"/>
        <w:rPr>
          <w:rFonts w:ascii="GHEA Grapalat" w:hAnsi="GHEA Grapalat"/>
          <w:i/>
          <w:lang w:val="hy-AM"/>
        </w:rPr>
      </w:pPr>
    </w:p>
    <w:p w:rsidR="004011B0" w:rsidRPr="00B138F3" w:rsidRDefault="004011B0" w:rsidP="004011B0">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4011B0" w:rsidRPr="00B138F3" w:rsidRDefault="004011B0" w:rsidP="004011B0">
      <w:pPr>
        <w:widowControl w:val="0"/>
        <w:spacing w:after="160"/>
        <w:rPr>
          <w:rFonts w:ascii="GHEA Grapalat" w:hAnsi="GHEA Grapalat"/>
        </w:rPr>
      </w:pPr>
    </w:p>
    <w:p w:rsidR="004011B0" w:rsidRPr="00382B60" w:rsidRDefault="004011B0" w:rsidP="004011B0">
      <w:pPr>
        <w:widowControl w:val="0"/>
        <w:spacing w:after="160"/>
        <w:jc w:val="right"/>
        <w:rPr>
          <w:rFonts w:ascii="GHEA Grapalat" w:hAnsi="GHEA Grapalat"/>
        </w:rPr>
        <w:sectPr w:rsidR="004011B0" w:rsidRPr="00382B60" w:rsidSect="00EE7F1F">
          <w:footerReference w:type="default" r:id="rId11"/>
          <w:footnotePr>
            <w:pos w:val="beneathText"/>
          </w:footnotePr>
          <w:pgSz w:w="11906" w:h="16838" w:code="9"/>
          <w:pgMar w:top="450" w:right="656" w:bottom="990" w:left="1080" w:header="561" w:footer="561" w:gutter="0"/>
          <w:cols w:space="720"/>
          <w:docGrid w:linePitch="326"/>
        </w:sectPr>
      </w:pPr>
    </w:p>
    <w:p w:rsidR="004011B0" w:rsidRPr="00016450" w:rsidRDefault="004011B0" w:rsidP="004011B0">
      <w:pPr>
        <w:widowControl w:val="0"/>
        <w:spacing w:after="160"/>
        <w:jc w:val="right"/>
        <w:rPr>
          <w:rFonts w:ascii="GHEA Grapalat" w:hAnsi="GHEA Grapalat"/>
          <w:i/>
        </w:rPr>
      </w:pPr>
      <w:r w:rsidRPr="00016450">
        <w:rPr>
          <w:rFonts w:ascii="GHEA Grapalat" w:hAnsi="GHEA Grapalat"/>
          <w:i/>
        </w:rPr>
        <w:lastRenderedPageBreak/>
        <w:t>Приложение № 1</w:t>
      </w:r>
    </w:p>
    <w:p w:rsidR="004011B0" w:rsidRPr="00BD39D8" w:rsidRDefault="004011B0" w:rsidP="004011B0">
      <w:pPr>
        <w:pStyle w:val="BodyTextIndent3"/>
        <w:widowControl w:val="0"/>
        <w:spacing w:after="160"/>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0D6FF5">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4011B0" w:rsidRPr="00AA5BD2" w:rsidRDefault="004011B0" w:rsidP="004011B0">
      <w:pPr>
        <w:widowControl w:val="0"/>
        <w:spacing w:after="160" w:line="360" w:lineRule="auto"/>
        <w:jc w:val="right"/>
        <w:rPr>
          <w:rFonts w:ascii="GHEA Grapalat" w:hAnsi="GHEA Grapalat"/>
          <w:i/>
        </w:rPr>
      </w:pPr>
      <w:r w:rsidRPr="00AA5BD2">
        <w:rPr>
          <w:rFonts w:ascii="GHEA Grapalat" w:hAnsi="GHEA Grapalat"/>
          <w:i/>
        </w:rPr>
        <w:t xml:space="preserve">заключенному </w:t>
      </w:r>
      <w:r>
        <w:rPr>
          <w:rFonts w:ascii="GHEA Grapalat" w:hAnsi="GHEA Grapalat"/>
          <w:i/>
        </w:rPr>
        <w:t>«</w:t>
      </w:r>
      <w:r w:rsidRPr="00AA5BD2">
        <w:rPr>
          <w:rFonts w:ascii="GHEA Grapalat" w:hAnsi="GHEA Grapalat"/>
          <w:i/>
        </w:rPr>
        <w:tab/>
      </w:r>
      <w:r>
        <w:rPr>
          <w:rFonts w:ascii="GHEA Grapalat" w:hAnsi="GHEA Grapalat"/>
          <w:i/>
        </w:rPr>
        <w:t>«</w:t>
      </w:r>
      <w:r w:rsidRPr="00AA5BD2">
        <w:rPr>
          <w:rFonts w:ascii="GHEA Grapalat" w:hAnsi="GHEA Grapalat"/>
          <w:i/>
        </w:rPr>
        <w:t xml:space="preserve"> </w:t>
      </w:r>
      <w:r w:rsidRPr="00AA5BD2">
        <w:rPr>
          <w:rFonts w:ascii="GHEA Grapalat" w:hAnsi="GHEA Grapalat"/>
          <w:i/>
        </w:rPr>
        <w:tab/>
        <w:t>20</w:t>
      </w:r>
      <w:r>
        <w:rPr>
          <w:rFonts w:ascii="GHEA Grapalat" w:hAnsi="GHEA Grapalat"/>
          <w:i/>
        </w:rPr>
        <w:t>2</w:t>
      </w:r>
      <w:r w:rsidRPr="00BD39D8">
        <w:rPr>
          <w:rFonts w:ascii="GHEA Grapalat" w:hAnsi="GHEA Grapalat"/>
          <w:i/>
        </w:rPr>
        <w:t>4</w:t>
      </w:r>
      <w:r w:rsidRPr="00AA5BD2">
        <w:rPr>
          <w:rFonts w:ascii="GHEA Grapalat" w:hAnsi="GHEA Grapalat"/>
          <w:i/>
        </w:rPr>
        <w:t>г.</w:t>
      </w:r>
    </w:p>
    <w:p w:rsidR="004011B0" w:rsidRPr="00016450" w:rsidRDefault="004011B0" w:rsidP="004011B0">
      <w:pPr>
        <w:widowControl w:val="0"/>
        <w:spacing w:after="160" w:line="360"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4011B0" w:rsidRPr="00016450" w:rsidRDefault="004011B0" w:rsidP="004011B0">
      <w:pPr>
        <w:widowControl w:val="0"/>
        <w:spacing w:after="160" w:line="360" w:lineRule="auto"/>
        <w:jc w:val="right"/>
        <w:rPr>
          <w:rFonts w:ascii="GHEA Grapalat" w:hAnsi="GHEA Grapalat"/>
        </w:rPr>
      </w:pPr>
      <w:r w:rsidRPr="00016450">
        <w:rPr>
          <w:rFonts w:ascii="GHEA Grapalat" w:hAnsi="GHEA Grapalat"/>
        </w:rPr>
        <w:t>драмов РА</w:t>
      </w:r>
    </w:p>
    <w:tbl>
      <w:tblPr>
        <w:tblW w:w="15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
        <w:gridCol w:w="1306"/>
        <w:gridCol w:w="395"/>
        <w:gridCol w:w="1843"/>
        <w:gridCol w:w="1843"/>
        <w:gridCol w:w="2687"/>
        <w:gridCol w:w="1239"/>
        <w:gridCol w:w="1715"/>
        <w:gridCol w:w="1620"/>
        <w:gridCol w:w="1314"/>
      </w:tblGrid>
      <w:tr w:rsidR="004011B0" w:rsidRPr="00576215" w:rsidTr="00735476">
        <w:trPr>
          <w:trHeight w:val="361"/>
          <w:jc w:val="center"/>
        </w:trPr>
        <w:tc>
          <w:tcPr>
            <w:tcW w:w="15057" w:type="dxa"/>
            <w:gridSpan w:val="10"/>
          </w:tcPr>
          <w:p w:rsidR="004011B0" w:rsidRPr="00576215" w:rsidRDefault="004011B0" w:rsidP="00735476">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4011B0" w:rsidRPr="00576215" w:rsidTr="00FF794E">
        <w:trPr>
          <w:trHeight w:val="1031"/>
          <w:jc w:val="center"/>
        </w:trPr>
        <w:tc>
          <w:tcPr>
            <w:tcW w:w="1095" w:type="dxa"/>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701" w:type="dxa"/>
            <w:gridSpan w:val="2"/>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843" w:type="dxa"/>
            <w:vAlign w:val="center"/>
          </w:tcPr>
          <w:p w:rsidR="004011B0" w:rsidRPr="004777FA" w:rsidRDefault="004011B0" w:rsidP="00735476">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843" w:type="dxa"/>
            <w:vAlign w:val="center"/>
          </w:tcPr>
          <w:p w:rsidR="004011B0" w:rsidRPr="004777FA" w:rsidRDefault="004011B0" w:rsidP="00735476">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2687" w:type="dxa"/>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1239" w:type="dxa"/>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715" w:type="dxa"/>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4011B0" w:rsidRPr="00C90F08"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w:t>
            </w:r>
          </w:p>
        </w:tc>
      </w:tr>
      <w:tr w:rsidR="004011B0" w:rsidRPr="00576215" w:rsidTr="00FF794E">
        <w:trPr>
          <w:trHeight w:val="406"/>
          <w:jc w:val="center"/>
        </w:trPr>
        <w:tc>
          <w:tcPr>
            <w:tcW w:w="1095" w:type="dxa"/>
            <w:vAlign w:val="center"/>
          </w:tcPr>
          <w:p w:rsidR="004011B0" w:rsidRPr="00C36823" w:rsidRDefault="004011B0" w:rsidP="004011B0">
            <w:pPr>
              <w:widowControl w:val="0"/>
              <w:spacing w:after="120"/>
              <w:jc w:val="center"/>
              <w:rPr>
                <w:rFonts w:ascii="GHEA Grapalat" w:hAnsi="GHEA Grapalat"/>
                <w:sz w:val="16"/>
                <w:szCs w:val="20"/>
                <w:lang w:val="en-US"/>
              </w:rPr>
            </w:pPr>
            <w:r>
              <w:rPr>
                <w:rFonts w:ascii="GHEA Grapalat" w:hAnsi="GHEA Grapalat"/>
                <w:sz w:val="16"/>
                <w:szCs w:val="20"/>
                <w:lang w:val="en-US"/>
              </w:rPr>
              <w:t>1</w:t>
            </w:r>
          </w:p>
        </w:tc>
        <w:tc>
          <w:tcPr>
            <w:tcW w:w="1701" w:type="dxa"/>
            <w:gridSpan w:val="2"/>
            <w:vAlign w:val="center"/>
          </w:tcPr>
          <w:p w:rsidR="004011B0" w:rsidRPr="00120D20" w:rsidRDefault="004011B0" w:rsidP="004011B0">
            <w:pPr>
              <w:jc w:val="center"/>
              <w:rPr>
                <w:rFonts w:ascii="GHEA Grapalat" w:hAnsi="GHEA Grapalat"/>
              </w:rPr>
            </w:pPr>
            <w:r>
              <w:rPr>
                <w:rFonts w:ascii="Arial Unicode" w:hAnsi="Arial Unicode" w:cs="Arial"/>
                <w:sz w:val="22"/>
                <w:szCs w:val="22"/>
              </w:rPr>
              <w:t>31531730</w:t>
            </w:r>
          </w:p>
        </w:tc>
        <w:tc>
          <w:tcPr>
            <w:tcW w:w="1843" w:type="dxa"/>
            <w:vAlign w:val="center"/>
          </w:tcPr>
          <w:p w:rsidR="004011B0" w:rsidRDefault="004011B0" w:rsidP="004011B0">
            <w:r w:rsidRPr="00BE6924">
              <w:rPr>
                <w:rFonts w:ascii="GHEA Grapalat" w:hAnsi="GHEA Grapalat"/>
                <w:b/>
                <w:sz w:val="22"/>
              </w:rPr>
              <w:t xml:space="preserve">Светильник LED </w:t>
            </w:r>
            <w:r w:rsidRPr="00BE6924">
              <w:rPr>
                <w:rFonts w:ascii="GHEA Grapalat" w:hAnsi="GHEA Grapalat"/>
              </w:rPr>
              <w:t xml:space="preserve">( не менее 21 000 </w:t>
            </w:r>
            <w:r w:rsidRPr="00BE6924">
              <w:rPr>
                <w:rFonts w:ascii="GHEA Grapalat" w:hAnsi="GHEA Grapalat"/>
                <w:lang w:val="hy-AM"/>
              </w:rPr>
              <w:t>люмен</w:t>
            </w:r>
            <w:r w:rsidRPr="00BE6924">
              <w:rPr>
                <w:rFonts w:ascii="GHEA Grapalat" w:hAnsi="GHEA Grapalat"/>
              </w:rPr>
              <w:t>)</w:t>
            </w:r>
          </w:p>
        </w:tc>
        <w:tc>
          <w:tcPr>
            <w:tcW w:w="1843" w:type="dxa"/>
            <w:vAlign w:val="center"/>
          </w:tcPr>
          <w:p w:rsidR="004011B0" w:rsidRPr="004368E0" w:rsidRDefault="004011B0" w:rsidP="004011B0">
            <w:pPr>
              <w:widowControl w:val="0"/>
              <w:spacing w:after="120"/>
              <w:jc w:val="center"/>
              <w:rPr>
                <w:rFonts w:ascii="GHEA Grapalat" w:hAnsi="GHEA Grapalat"/>
                <w:sz w:val="22"/>
                <w:szCs w:val="20"/>
              </w:rPr>
            </w:pPr>
          </w:p>
        </w:tc>
        <w:tc>
          <w:tcPr>
            <w:tcW w:w="2687" w:type="dxa"/>
            <w:vAlign w:val="center"/>
          </w:tcPr>
          <w:p w:rsidR="004011B0" w:rsidRPr="00DB21A3" w:rsidRDefault="00DB21A3" w:rsidP="00FF794E">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4011B0" w:rsidRPr="003E1027" w:rsidRDefault="004011B0" w:rsidP="004011B0">
            <w:pPr>
              <w:widowControl w:val="0"/>
              <w:spacing w:after="120"/>
              <w:jc w:val="center"/>
              <w:rPr>
                <w:rFonts w:ascii="GHEA Grapalat" w:hAnsi="GHEA Grapalat"/>
                <w:sz w:val="16"/>
                <w:szCs w:val="20"/>
                <w:lang w:val="en-US"/>
              </w:rPr>
            </w:pPr>
            <w:proofErr w:type="spellStart"/>
            <w:r w:rsidRPr="00141322">
              <w:rPr>
                <w:rFonts w:ascii="GHEA Grapalat" w:hAnsi="GHEA Grapalat"/>
                <w:sz w:val="26"/>
                <w:szCs w:val="20"/>
                <w:lang w:val="en-US"/>
              </w:rPr>
              <w:t>штука</w:t>
            </w:r>
            <w:proofErr w:type="spellEnd"/>
          </w:p>
        </w:tc>
        <w:tc>
          <w:tcPr>
            <w:tcW w:w="1715" w:type="dxa"/>
            <w:vAlign w:val="center"/>
          </w:tcPr>
          <w:p w:rsidR="004011B0" w:rsidRPr="00493A87" w:rsidRDefault="004011B0" w:rsidP="004011B0">
            <w:pPr>
              <w:widowControl w:val="0"/>
              <w:spacing w:after="120"/>
              <w:jc w:val="center"/>
              <w:rPr>
                <w:rFonts w:ascii="GHEA Grapalat" w:hAnsi="GHEA Grapalat"/>
                <w:sz w:val="16"/>
                <w:szCs w:val="20"/>
                <w:lang w:val="en-US"/>
              </w:rPr>
            </w:pPr>
          </w:p>
        </w:tc>
        <w:tc>
          <w:tcPr>
            <w:tcW w:w="1620" w:type="dxa"/>
            <w:vAlign w:val="center"/>
          </w:tcPr>
          <w:p w:rsidR="004011B0" w:rsidRPr="004777FA" w:rsidRDefault="004011B0" w:rsidP="004011B0">
            <w:pPr>
              <w:jc w:val="center"/>
              <w:rPr>
                <w:rFonts w:ascii="GHEA Grapalat" w:hAnsi="GHEA Grapalat"/>
                <w:sz w:val="22"/>
                <w:szCs w:val="20"/>
              </w:rPr>
            </w:pPr>
          </w:p>
        </w:tc>
        <w:tc>
          <w:tcPr>
            <w:tcW w:w="1314" w:type="dxa"/>
            <w:vAlign w:val="center"/>
          </w:tcPr>
          <w:p w:rsidR="004011B0" w:rsidRPr="00120D20" w:rsidRDefault="004011B0" w:rsidP="004011B0">
            <w:pPr>
              <w:jc w:val="center"/>
              <w:rPr>
                <w:rFonts w:ascii="Sylfaen" w:hAnsi="Sylfaen" w:cs="Sylfaen"/>
                <w:szCs w:val="22"/>
              </w:rPr>
            </w:pPr>
            <w:r>
              <w:rPr>
                <w:rFonts w:ascii="Arial LatArm" w:hAnsi="Arial LatArm" w:cs="Arial"/>
              </w:rPr>
              <w:t>168</w:t>
            </w:r>
          </w:p>
        </w:tc>
      </w:tr>
      <w:tr w:rsidR="004011B0" w:rsidRPr="00576215" w:rsidTr="00FF794E">
        <w:trPr>
          <w:trHeight w:val="406"/>
          <w:jc w:val="center"/>
        </w:trPr>
        <w:tc>
          <w:tcPr>
            <w:tcW w:w="1095" w:type="dxa"/>
            <w:vAlign w:val="center"/>
          </w:tcPr>
          <w:p w:rsidR="004011B0" w:rsidRDefault="004011B0" w:rsidP="004011B0">
            <w:pPr>
              <w:widowControl w:val="0"/>
              <w:spacing w:after="120"/>
              <w:jc w:val="center"/>
              <w:rPr>
                <w:rFonts w:ascii="GHEA Grapalat" w:hAnsi="GHEA Grapalat"/>
                <w:sz w:val="16"/>
                <w:szCs w:val="20"/>
                <w:lang w:val="en-US"/>
              </w:rPr>
            </w:pPr>
            <w:r>
              <w:rPr>
                <w:rFonts w:ascii="GHEA Grapalat" w:hAnsi="GHEA Grapalat"/>
                <w:sz w:val="16"/>
                <w:szCs w:val="20"/>
                <w:lang w:val="en-US"/>
              </w:rPr>
              <w:t>2</w:t>
            </w:r>
          </w:p>
        </w:tc>
        <w:tc>
          <w:tcPr>
            <w:tcW w:w="1701" w:type="dxa"/>
            <w:gridSpan w:val="2"/>
            <w:vAlign w:val="center"/>
          </w:tcPr>
          <w:p w:rsidR="004011B0" w:rsidRPr="00120D20" w:rsidRDefault="004011B0" w:rsidP="004011B0">
            <w:pPr>
              <w:jc w:val="center"/>
              <w:rPr>
                <w:rFonts w:ascii="GHEA Grapalat" w:hAnsi="GHEA Grapalat"/>
              </w:rPr>
            </w:pPr>
            <w:r>
              <w:rPr>
                <w:rFonts w:ascii="Arial Unicode" w:hAnsi="Arial Unicode" w:cs="Arial"/>
                <w:sz w:val="22"/>
                <w:szCs w:val="22"/>
              </w:rPr>
              <w:t>31531730</w:t>
            </w:r>
          </w:p>
        </w:tc>
        <w:tc>
          <w:tcPr>
            <w:tcW w:w="1843" w:type="dxa"/>
            <w:vAlign w:val="center"/>
          </w:tcPr>
          <w:p w:rsidR="004011B0" w:rsidRDefault="004011B0" w:rsidP="004011B0">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6</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1843" w:type="dxa"/>
            <w:vAlign w:val="center"/>
          </w:tcPr>
          <w:p w:rsidR="004011B0" w:rsidRPr="004368E0" w:rsidRDefault="004011B0" w:rsidP="004011B0">
            <w:pPr>
              <w:widowControl w:val="0"/>
              <w:spacing w:after="120"/>
              <w:jc w:val="center"/>
              <w:rPr>
                <w:rFonts w:ascii="GHEA Grapalat" w:hAnsi="GHEA Grapalat"/>
                <w:sz w:val="22"/>
                <w:szCs w:val="20"/>
              </w:rPr>
            </w:pPr>
          </w:p>
        </w:tc>
        <w:tc>
          <w:tcPr>
            <w:tcW w:w="2687" w:type="dxa"/>
            <w:vAlign w:val="center"/>
          </w:tcPr>
          <w:p w:rsidR="004011B0" w:rsidRPr="00DB21A3" w:rsidRDefault="00DB21A3" w:rsidP="00FF794E">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4011B0" w:rsidRPr="00141322" w:rsidRDefault="004011B0" w:rsidP="004011B0">
            <w:pPr>
              <w:widowControl w:val="0"/>
              <w:spacing w:after="120"/>
              <w:jc w:val="center"/>
              <w:rPr>
                <w:rFonts w:ascii="GHEA Grapalat" w:hAnsi="GHEA Grapalat"/>
                <w:sz w:val="26"/>
                <w:szCs w:val="20"/>
                <w:lang w:val="en-US"/>
              </w:rPr>
            </w:pPr>
            <w:proofErr w:type="spellStart"/>
            <w:r w:rsidRPr="00141322">
              <w:rPr>
                <w:rFonts w:ascii="GHEA Grapalat" w:hAnsi="GHEA Grapalat"/>
                <w:sz w:val="26"/>
                <w:szCs w:val="20"/>
                <w:lang w:val="en-US"/>
              </w:rPr>
              <w:t>штука</w:t>
            </w:r>
            <w:proofErr w:type="spellEnd"/>
          </w:p>
        </w:tc>
        <w:tc>
          <w:tcPr>
            <w:tcW w:w="1715" w:type="dxa"/>
            <w:vAlign w:val="center"/>
          </w:tcPr>
          <w:p w:rsidR="004011B0" w:rsidRPr="00493A87" w:rsidRDefault="004011B0" w:rsidP="004011B0">
            <w:pPr>
              <w:widowControl w:val="0"/>
              <w:spacing w:after="120"/>
              <w:jc w:val="center"/>
              <w:rPr>
                <w:rFonts w:ascii="GHEA Grapalat" w:hAnsi="GHEA Grapalat"/>
                <w:sz w:val="16"/>
                <w:szCs w:val="20"/>
                <w:lang w:val="en-US"/>
              </w:rPr>
            </w:pPr>
          </w:p>
        </w:tc>
        <w:tc>
          <w:tcPr>
            <w:tcW w:w="1620" w:type="dxa"/>
            <w:vAlign w:val="center"/>
          </w:tcPr>
          <w:p w:rsidR="004011B0" w:rsidRPr="004777FA" w:rsidRDefault="004011B0" w:rsidP="004011B0">
            <w:pPr>
              <w:jc w:val="center"/>
              <w:rPr>
                <w:rFonts w:ascii="GHEA Grapalat" w:hAnsi="GHEA Grapalat"/>
                <w:sz w:val="22"/>
                <w:szCs w:val="20"/>
              </w:rPr>
            </w:pPr>
          </w:p>
        </w:tc>
        <w:tc>
          <w:tcPr>
            <w:tcW w:w="1314" w:type="dxa"/>
            <w:vAlign w:val="center"/>
          </w:tcPr>
          <w:p w:rsidR="004011B0" w:rsidRPr="00120D20" w:rsidRDefault="004011B0" w:rsidP="004011B0">
            <w:pPr>
              <w:jc w:val="center"/>
              <w:rPr>
                <w:rFonts w:ascii="Sylfaen" w:hAnsi="Sylfaen" w:cs="Sylfaen"/>
                <w:szCs w:val="22"/>
              </w:rPr>
            </w:pPr>
            <w:r>
              <w:rPr>
                <w:rFonts w:ascii="Arial LatArm" w:hAnsi="Arial LatArm" w:cs="Arial"/>
              </w:rPr>
              <w:t>188</w:t>
            </w:r>
          </w:p>
        </w:tc>
      </w:tr>
      <w:tr w:rsidR="004011B0" w:rsidRPr="00576215" w:rsidTr="00FF794E">
        <w:trPr>
          <w:trHeight w:val="406"/>
          <w:jc w:val="center"/>
        </w:trPr>
        <w:tc>
          <w:tcPr>
            <w:tcW w:w="1095" w:type="dxa"/>
            <w:vAlign w:val="center"/>
          </w:tcPr>
          <w:p w:rsidR="004011B0" w:rsidRDefault="004011B0" w:rsidP="004011B0">
            <w:pPr>
              <w:widowControl w:val="0"/>
              <w:spacing w:after="120"/>
              <w:jc w:val="center"/>
              <w:rPr>
                <w:rFonts w:ascii="GHEA Grapalat" w:hAnsi="GHEA Grapalat"/>
                <w:sz w:val="16"/>
                <w:szCs w:val="20"/>
                <w:lang w:val="en-US"/>
              </w:rPr>
            </w:pPr>
            <w:r>
              <w:rPr>
                <w:rFonts w:ascii="GHEA Grapalat" w:hAnsi="GHEA Grapalat"/>
                <w:sz w:val="16"/>
                <w:szCs w:val="20"/>
                <w:lang w:val="en-US"/>
              </w:rPr>
              <w:t>3</w:t>
            </w:r>
          </w:p>
        </w:tc>
        <w:tc>
          <w:tcPr>
            <w:tcW w:w="1701" w:type="dxa"/>
            <w:gridSpan w:val="2"/>
            <w:vAlign w:val="center"/>
          </w:tcPr>
          <w:p w:rsidR="004011B0" w:rsidRPr="00120D20" w:rsidRDefault="004011B0" w:rsidP="004011B0">
            <w:pPr>
              <w:jc w:val="center"/>
              <w:rPr>
                <w:rFonts w:ascii="GHEA Grapalat" w:hAnsi="GHEA Grapalat"/>
              </w:rPr>
            </w:pPr>
            <w:r>
              <w:rPr>
                <w:rFonts w:ascii="Arial Unicode" w:hAnsi="Arial Unicode" w:cs="Arial"/>
                <w:sz w:val="22"/>
                <w:szCs w:val="22"/>
              </w:rPr>
              <w:t>31531730</w:t>
            </w:r>
          </w:p>
        </w:tc>
        <w:tc>
          <w:tcPr>
            <w:tcW w:w="1843" w:type="dxa"/>
            <w:vAlign w:val="center"/>
          </w:tcPr>
          <w:p w:rsidR="004011B0" w:rsidRDefault="004011B0" w:rsidP="004011B0">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7</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1843" w:type="dxa"/>
            <w:vAlign w:val="center"/>
          </w:tcPr>
          <w:p w:rsidR="004011B0" w:rsidRPr="004368E0" w:rsidRDefault="004011B0" w:rsidP="004011B0">
            <w:pPr>
              <w:widowControl w:val="0"/>
              <w:spacing w:after="120"/>
              <w:jc w:val="center"/>
              <w:rPr>
                <w:rFonts w:ascii="GHEA Grapalat" w:hAnsi="GHEA Grapalat"/>
                <w:sz w:val="22"/>
                <w:szCs w:val="20"/>
              </w:rPr>
            </w:pPr>
          </w:p>
        </w:tc>
        <w:tc>
          <w:tcPr>
            <w:tcW w:w="2687" w:type="dxa"/>
            <w:vAlign w:val="center"/>
          </w:tcPr>
          <w:p w:rsidR="004011B0" w:rsidRPr="00DB21A3" w:rsidRDefault="00DB21A3" w:rsidP="00FF794E">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4011B0" w:rsidRPr="00141322" w:rsidRDefault="004011B0" w:rsidP="004011B0">
            <w:pPr>
              <w:widowControl w:val="0"/>
              <w:spacing w:after="120"/>
              <w:jc w:val="center"/>
              <w:rPr>
                <w:rFonts w:ascii="GHEA Grapalat" w:hAnsi="GHEA Grapalat"/>
                <w:sz w:val="26"/>
                <w:szCs w:val="20"/>
                <w:lang w:val="en-US"/>
              </w:rPr>
            </w:pPr>
            <w:proofErr w:type="spellStart"/>
            <w:r w:rsidRPr="00141322">
              <w:rPr>
                <w:rFonts w:ascii="GHEA Grapalat" w:hAnsi="GHEA Grapalat"/>
                <w:sz w:val="26"/>
                <w:szCs w:val="20"/>
                <w:lang w:val="en-US"/>
              </w:rPr>
              <w:t>штука</w:t>
            </w:r>
            <w:proofErr w:type="spellEnd"/>
          </w:p>
        </w:tc>
        <w:tc>
          <w:tcPr>
            <w:tcW w:w="1715" w:type="dxa"/>
            <w:vAlign w:val="center"/>
          </w:tcPr>
          <w:p w:rsidR="004011B0" w:rsidRPr="00493A87" w:rsidRDefault="004011B0" w:rsidP="004011B0">
            <w:pPr>
              <w:widowControl w:val="0"/>
              <w:spacing w:after="120"/>
              <w:jc w:val="center"/>
              <w:rPr>
                <w:rFonts w:ascii="GHEA Grapalat" w:hAnsi="GHEA Grapalat"/>
                <w:sz w:val="16"/>
                <w:szCs w:val="20"/>
                <w:lang w:val="en-US"/>
              </w:rPr>
            </w:pPr>
          </w:p>
        </w:tc>
        <w:tc>
          <w:tcPr>
            <w:tcW w:w="1620" w:type="dxa"/>
            <w:vAlign w:val="center"/>
          </w:tcPr>
          <w:p w:rsidR="004011B0" w:rsidRPr="004777FA" w:rsidRDefault="004011B0" w:rsidP="004011B0">
            <w:pPr>
              <w:jc w:val="center"/>
              <w:rPr>
                <w:rFonts w:ascii="GHEA Grapalat" w:hAnsi="GHEA Grapalat"/>
                <w:sz w:val="22"/>
                <w:szCs w:val="20"/>
              </w:rPr>
            </w:pPr>
          </w:p>
        </w:tc>
        <w:tc>
          <w:tcPr>
            <w:tcW w:w="1314" w:type="dxa"/>
            <w:vAlign w:val="center"/>
          </w:tcPr>
          <w:p w:rsidR="004011B0" w:rsidRPr="00120D20" w:rsidRDefault="004011B0" w:rsidP="004011B0">
            <w:pPr>
              <w:jc w:val="center"/>
              <w:rPr>
                <w:rFonts w:ascii="Sylfaen" w:hAnsi="Sylfaen" w:cs="Sylfaen"/>
                <w:szCs w:val="22"/>
              </w:rPr>
            </w:pPr>
            <w:r>
              <w:rPr>
                <w:rFonts w:ascii="Arial LatArm" w:hAnsi="Arial LatArm" w:cs="Arial"/>
              </w:rPr>
              <w:t>26</w:t>
            </w:r>
          </w:p>
        </w:tc>
      </w:tr>
      <w:tr w:rsidR="004011B0" w:rsidRPr="00576215" w:rsidTr="00735476">
        <w:trPr>
          <w:trHeight w:val="391"/>
          <w:jc w:val="center"/>
        </w:trPr>
        <w:tc>
          <w:tcPr>
            <w:tcW w:w="9169" w:type="dxa"/>
            <w:gridSpan w:val="6"/>
          </w:tcPr>
          <w:p w:rsidR="004011B0" w:rsidRPr="00087BEA" w:rsidRDefault="004011B0" w:rsidP="00735476">
            <w:pPr>
              <w:widowControl w:val="0"/>
              <w:spacing w:after="120"/>
              <w:rPr>
                <w:rFonts w:ascii="GHEA Grapalat" w:hAnsi="GHEA Grapalat"/>
                <w:b/>
                <w:sz w:val="16"/>
                <w:szCs w:val="20"/>
              </w:rPr>
            </w:pPr>
            <w:r w:rsidRPr="00087BEA">
              <w:rPr>
                <w:rFonts w:ascii="GHEA Grapalat" w:hAnsi="GHEA Grapalat"/>
                <w:b/>
                <w:szCs w:val="20"/>
              </w:rPr>
              <w:lastRenderedPageBreak/>
              <w:t>Всего</w:t>
            </w:r>
          </w:p>
        </w:tc>
        <w:tc>
          <w:tcPr>
            <w:tcW w:w="1239" w:type="dxa"/>
          </w:tcPr>
          <w:p w:rsidR="004011B0" w:rsidRPr="00576215" w:rsidRDefault="004011B0" w:rsidP="00735476">
            <w:pPr>
              <w:widowControl w:val="0"/>
              <w:spacing w:after="120"/>
              <w:jc w:val="center"/>
              <w:rPr>
                <w:rFonts w:ascii="GHEA Grapalat" w:hAnsi="GHEA Grapalat"/>
                <w:sz w:val="16"/>
                <w:szCs w:val="20"/>
              </w:rPr>
            </w:pPr>
          </w:p>
        </w:tc>
        <w:tc>
          <w:tcPr>
            <w:tcW w:w="1715" w:type="dxa"/>
          </w:tcPr>
          <w:p w:rsidR="004011B0" w:rsidRPr="00576215" w:rsidRDefault="004011B0" w:rsidP="00735476">
            <w:pPr>
              <w:widowControl w:val="0"/>
              <w:spacing w:after="120"/>
              <w:jc w:val="center"/>
              <w:rPr>
                <w:rFonts w:ascii="GHEA Grapalat" w:hAnsi="GHEA Grapalat"/>
                <w:sz w:val="16"/>
                <w:szCs w:val="20"/>
              </w:rPr>
            </w:pPr>
          </w:p>
        </w:tc>
        <w:tc>
          <w:tcPr>
            <w:tcW w:w="1620" w:type="dxa"/>
          </w:tcPr>
          <w:p w:rsidR="004011B0" w:rsidRPr="00576215" w:rsidRDefault="004011B0" w:rsidP="00735476">
            <w:pPr>
              <w:widowControl w:val="0"/>
              <w:spacing w:after="120"/>
              <w:jc w:val="center"/>
              <w:rPr>
                <w:rFonts w:ascii="GHEA Grapalat" w:hAnsi="GHEA Grapalat"/>
                <w:sz w:val="16"/>
                <w:szCs w:val="20"/>
              </w:rPr>
            </w:pPr>
          </w:p>
        </w:tc>
        <w:tc>
          <w:tcPr>
            <w:tcW w:w="1314" w:type="dxa"/>
          </w:tcPr>
          <w:p w:rsidR="004011B0" w:rsidRPr="00576215" w:rsidRDefault="004011B0" w:rsidP="00735476">
            <w:pPr>
              <w:widowControl w:val="0"/>
              <w:spacing w:after="120"/>
              <w:jc w:val="center"/>
              <w:rPr>
                <w:rFonts w:ascii="GHEA Grapalat" w:hAnsi="GHEA Grapalat"/>
                <w:sz w:val="16"/>
                <w:szCs w:val="20"/>
              </w:rPr>
            </w:pPr>
          </w:p>
        </w:tc>
      </w:tr>
      <w:tr w:rsidR="004011B0" w:rsidRPr="00576215" w:rsidTr="00735476">
        <w:trPr>
          <w:trHeight w:val="1130"/>
          <w:jc w:val="center"/>
        </w:trPr>
        <w:tc>
          <w:tcPr>
            <w:tcW w:w="2401" w:type="dxa"/>
            <w:gridSpan w:val="2"/>
            <w:vMerge w:val="restart"/>
            <w:vAlign w:val="center"/>
          </w:tcPr>
          <w:p w:rsidR="004011B0" w:rsidRPr="007968B5" w:rsidRDefault="004011B0" w:rsidP="00735476">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proofErr w:type="spellStart"/>
            <w:r w:rsidRPr="001A6BDF">
              <w:rPr>
                <w:rFonts w:ascii="GHEA Grapalat" w:hAnsi="GHEA Grapalat"/>
                <w:szCs w:val="20"/>
                <w:lang w:val="en-US"/>
              </w:rPr>
              <w:t>ки</w:t>
            </w:r>
            <w:proofErr w:type="spellEnd"/>
          </w:p>
        </w:tc>
        <w:tc>
          <w:tcPr>
            <w:tcW w:w="12656" w:type="dxa"/>
            <w:gridSpan w:val="8"/>
            <w:vAlign w:val="center"/>
          </w:tcPr>
          <w:p w:rsidR="004011B0" w:rsidRPr="00C90F08" w:rsidRDefault="004011B0" w:rsidP="00735476">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Pr="00683513">
              <w:rPr>
                <w:rFonts w:ascii="Arial" w:hAnsi="Arial" w:cs="Arial"/>
              </w:rPr>
              <w:t>л. Масис</w:t>
            </w:r>
            <w:r w:rsidRPr="00C90F08">
              <w:rPr>
                <w:rFonts w:ascii="Arial" w:hAnsi="Arial" w:cs="Arial"/>
              </w:rPr>
              <w:t>а</w:t>
            </w:r>
            <w:r w:rsidRPr="00683513">
              <w:rPr>
                <w:rFonts w:ascii="Arial LatArm" w:hAnsi="Arial LatArm"/>
              </w:rPr>
              <w:t xml:space="preserve"> 102, </w:t>
            </w:r>
          </w:p>
          <w:p w:rsidR="004011B0" w:rsidRPr="00C90F08" w:rsidRDefault="004011B0" w:rsidP="00735476">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 на склад</w:t>
            </w:r>
            <w:r w:rsidRPr="000D6FF5">
              <w:rPr>
                <w:rFonts w:ascii="Arial" w:hAnsi="Arial" w:cs="Arial"/>
              </w:rPr>
              <w:t>е</w:t>
            </w:r>
            <w:r w:rsidRPr="00683513">
              <w:rPr>
                <w:rFonts w:ascii="Arial LatArm" w:hAnsi="Arial LatArm"/>
              </w:rPr>
              <w:t xml:space="preserve"> </w:t>
            </w:r>
            <w:r>
              <w:rPr>
                <w:rFonts w:ascii="Arial" w:hAnsi="Arial" w:cs="Arial"/>
              </w:rPr>
              <w:t>П</w:t>
            </w:r>
            <w:r w:rsidRPr="00683513">
              <w:rPr>
                <w:rFonts w:ascii="Arial" w:hAnsi="Arial" w:cs="Arial"/>
              </w:rPr>
              <w:t>окупателя</w:t>
            </w:r>
            <w:r w:rsidRPr="00C90F08">
              <w:rPr>
                <w:rFonts w:ascii="Arial" w:hAnsi="Arial" w:cs="Arial"/>
              </w:rPr>
              <w:t>,</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4011B0" w:rsidRPr="00576215" w:rsidTr="00FF794E">
        <w:trPr>
          <w:trHeight w:val="605"/>
          <w:jc w:val="center"/>
        </w:trPr>
        <w:tc>
          <w:tcPr>
            <w:tcW w:w="2401" w:type="dxa"/>
            <w:gridSpan w:val="2"/>
            <w:vMerge/>
            <w:vAlign w:val="center"/>
          </w:tcPr>
          <w:p w:rsidR="004011B0" w:rsidRPr="007968B5" w:rsidRDefault="004011B0" w:rsidP="00735476">
            <w:pPr>
              <w:widowControl w:val="0"/>
              <w:spacing w:after="120"/>
              <w:jc w:val="center"/>
              <w:rPr>
                <w:rFonts w:ascii="GHEA Grapalat" w:hAnsi="GHEA Grapalat"/>
                <w:sz w:val="22"/>
                <w:szCs w:val="20"/>
              </w:rPr>
            </w:pPr>
          </w:p>
        </w:tc>
        <w:tc>
          <w:tcPr>
            <w:tcW w:w="12656" w:type="dxa"/>
            <w:gridSpan w:val="8"/>
            <w:vAlign w:val="center"/>
          </w:tcPr>
          <w:p w:rsidR="004011B0" w:rsidRPr="00C90F08" w:rsidRDefault="004011B0" w:rsidP="00735476">
            <w:pPr>
              <w:widowControl w:val="0"/>
              <w:jc w:val="both"/>
              <w:rPr>
                <w:rFonts w:ascii="Arial" w:hAnsi="Arial" w:cs="Arial"/>
              </w:rPr>
            </w:pPr>
            <w:r w:rsidRPr="00425D09">
              <w:rPr>
                <w:rFonts w:ascii="Arial" w:hAnsi="Arial" w:cs="Arial"/>
                <w:b/>
              </w:rPr>
              <w:t>С</w:t>
            </w:r>
            <w:r w:rsidRPr="00C90F08">
              <w:rPr>
                <w:rFonts w:ascii="Arial" w:hAnsi="Arial" w:cs="Arial"/>
                <w:b/>
              </w:rPr>
              <w:t>роки поставки</w:t>
            </w:r>
            <w:r w:rsidRPr="00C90F08">
              <w:rPr>
                <w:rFonts w:ascii="Arial" w:hAnsi="Arial" w:cs="Arial"/>
              </w:rPr>
              <w:t xml:space="preserve">  Согласно пункт</w:t>
            </w:r>
            <w:r w:rsidRPr="00425D09">
              <w:rPr>
                <w:rFonts w:ascii="Arial" w:hAnsi="Arial" w:cs="Arial"/>
              </w:rPr>
              <w:t>а</w:t>
            </w:r>
            <w:r w:rsidRPr="00C90F08">
              <w:rPr>
                <w:rFonts w:ascii="Arial" w:hAnsi="Arial" w:cs="Arial"/>
              </w:rPr>
              <w:t xml:space="preserve">  1.</w:t>
            </w:r>
            <w:r w:rsidRPr="00BD39D8">
              <w:rPr>
                <w:rFonts w:ascii="Arial" w:hAnsi="Arial" w:cs="Arial"/>
              </w:rPr>
              <w:t>2</w:t>
            </w:r>
            <w:r>
              <w:rPr>
                <w:rFonts w:ascii="Arial" w:hAnsi="Arial" w:cs="Arial"/>
              </w:rPr>
              <w:t xml:space="preserve"> данного договора</w:t>
            </w:r>
            <w:r w:rsidRPr="00425D09">
              <w:rPr>
                <w:rFonts w:ascii="Arial" w:hAnsi="Arial" w:cs="Arial"/>
              </w:rPr>
              <w:t>.</w:t>
            </w:r>
          </w:p>
        </w:tc>
      </w:tr>
      <w:tr w:rsidR="004011B0" w:rsidRPr="00576215" w:rsidTr="00FF794E">
        <w:trPr>
          <w:trHeight w:val="557"/>
          <w:jc w:val="center"/>
        </w:trPr>
        <w:tc>
          <w:tcPr>
            <w:tcW w:w="2401" w:type="dxa"/>
            <w:gridSpan w:val="2"/>
            <w:vMerge/>
            <w:vAlign w:val="center"/>
          </w:tcPr>
          <w:p w:rsidR="004011B0" w:rsidRPr="007968B5" w:rsidRDefault="004011B0" w:rsidP="00735476">
            <w:pPr>
              <w:widowControl w:val="0"/>
              <w:spacing w:after="120"/>
              <w:jc w:val="center"/>
              <w:rPr>
                <w:rFonts w:ascii="GHEA Grapalat" w:hAnsi="GHEA Grapalat"/>
                <w:sz w:val="22"/>
                <w:szCs w:val="20"/>
              </w:rPr>
            </w:pPr>
          </w:p>
        </w:tc>
        <w:tc>
          <w:tcPr>
            <w:tcW w:w="12656" w:type="dxa"/>
            <w:gridSpan w:val="8"/>
            <w:vAlign w:val="center"/>
          </w:tcPr>
          <w:p w:rsidR="004011B0" w:rsidRPr="00857718" w:rsidRDefault="004011B0" w:rsidP="00FF794E">
            <w:pPr>
              <w:rPr>
                <w:rFonts w:ascii="Arial LatArm" w:hAnsi="Arial LatArm" w:cs="Calibri"/>
                <w:color w:val="000000"/>
              </w:rPr>
            </w:pPr>
            <w:r w:rsidRPr="00655C33">
              <w:rPr>
                <w:rFonts w:ascii="Arial" w:hAnsi="Arial" w:cs="Arial"/>
                <w:color w:val="000000"/>
              </w:rPr>
              <w:t xml:space="preserve">Продавец вместе с поставленным товаром представляет гарантийный талон </w:t>
            </w:r>
          </w:p>
        </w:tc>
      </w:tr>
      <w:tr w:rsidR="004011B0" w:rsidRPr="00576215" w:rsidTr="00735476">
        <w:trPr>
          <w:trHeight w:val="1430"/>
          <w:jc w:val="center"/>
        </w:trPr>
        <w:tc>
          <w:tcPr>
            <w:tcW w:w="2401" w:type="dxa"/>
            <w:gridSpan w:val="2"/>
            <w:vMerge/>
            <w:vAlign w:val="center"/>
          </w:tcPr>
          <w:p w:rsidR="004011B0" w:rsidRPr="007968B5" w:rsidRDefault="004011B0" w:rsidP="00735476">
            <w:pPr>
              <w:widowControl w:val="0"/>
              <w:spacing w:after="120"/>
              <w:jc w:val="center"/>
              <w:rPr>
                <w:rFonts w:ascii="GHEA Grapalat" w:hAnsi="GHEA Grapalat"/>
                <w:sz w:val="22"/>
                <w:szCs w:val="20"/>
              </w:rPr>
            </w:pPr>
          </w:p>
        </w:tc>
        <w:tc>
          <w:tcPr>
            <w:tcW w:w="12656" w:type="dxa"/>
            <w:gridSpan w:val="8"/>
            <w:vAlign w:val="center"/>
          </w:tcPr>
          <w:p w:rsidR="004011B0" w:rsidRPr="00857718" w:rsidRDefault="004011B0" w:rsidP="00735476">
            <w:pPr>
              <w:jc w:val="center"/>
              <w:rPr>
                <w:rFonts w:ascii="Arial" w:hAnsi="Arial" w:cs="Arial"/>
                <w:color w:val="000000"/>
              </w:rPr>
            </w:pPr>
            <w:r w:rsidRPr="00655C33">
              <w:rPr>
                <w:rFonts w:ascii="Arial" w:hAnsi="Arial" w:cs="Arial"/>
                <w:color w:val="000000"/>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bl>
    <w:p w:rsidR="004011B0" w:rsidRDefault="004011B0" w:rsidP="004011B0"/>
    <w:tbl>
      <w:tblPr>
        <w:tblW w:w="0" w:type="auto"/>
        <w:jc w:val="center"/>
        <w:tblLayout w:type="fixed"/>
        <w:tblLook w:val="0000" w:firstRow="0" w:lastRow="0" w:firstColumn="0" w:lastColumn="0" w:noHBand="0" w:noVBand="0"/>
      </w:tblPr>
      <w:tblGrid>
        <w:gridCol w:w="4536"/>
        <w:gridCol w:w="760"/>
        <w:gridCol w:w="4343"/>
      </w:tblGrid>
      <w:tr w:rsidR="004011B0" w:rsidRPr="000D2933" w:rsidTr="00735476">
        <w:trPr>
          <w:jc w:val="center"/>
        </w:trPr>
        <w:tc>
          <w:tcPr>
            <w:tcW w:w="4536" w:type="dxa"/>
          </w:tcPr>
          <w:p w:rsidR="004011B0" w:rsidRPr="00DD2B43" w:rsidRDefault="004011B0" w:rsidP="00735476">
            <w:pPr>
              <w:widowControl w:val="0"/>
              <w:spacing w:after="160" w:line="360" w:lineRule="auto"/>
              <w:jc w:val="center"/>
              <w:rPr>
                <w:rFonts w:ascii="GHEA Grapalat" w:hAnsi="GHEA Grapalat"/>
              </w:rPr>
            </w:pPr>
            <w:r w:rsidRPr="000D2933">
              <w:rPr>
                <w:rFonts w:ascii="GHEA Grapalat" w:hAnsi="GHEA Grapalat"/>
              </w:rPr>
              <w:t xml:space="preserve">ПРОДАВЕЦ </w:t>
            </w:r>
          </w:p>
          <w:p w:rsidR="004011B0" w:rsidRPr="000D2933" w:rsidRDefault="004011B0" w:rsidP="00735476">
            <w:pPr>
              <w:widowControl w:val="0"/>
              <w:jc w:val="center"/>
              <w:rPr>
                <w:rFonts w:ascii="GHEA Grapalat" w:hAnsi="GHEA Grapalat"/>
              </w:rPr>
            </w:pPr>
            <w:r w:rsidRPr="000D2933">
              <w:rPr>
                <w:rFonts w:ascii="GHEA Grapalat" w:hAnsi="GHEA Grapalat"/>
              </w:rPr>
              <w:t>__________________________</w:t>
            </w:r>
          </w:p>
          <w:p w:rsidR="004011B0" w:rsidRPr="000D2933" w:rsidRDefault="004011B0" w:rsidP="00735476">
            <w:pPr>
              <w:widowControl w:val="0"/>
              <w:spacing w:after="160" w:line="360" w:lineRule="auto"/>
              <w:jc w:val="center"/>
              <w:rPr>
                <w:rFonts w:ascii="GHEA Grapalat" w:hAnsi="GHEA Grapalat"/>
              </w:rPr>
            </w:pPr>
            <w:r w:rsidRPr="000D2933">
              <w:rPr>
                <w:rFonts w:ascii="GHEA Grapalat" w:hAnsi="GHEA Grapalat"/>
              </w:rPr>
              <w:t>/подпись/</w:t>
            </w:r>
          </w:p>
          <w:p w:rsidR="004011B0" w:rsidRPr="00DD2B43" w:rsidRDefault="004011B0" w:rsidP="00735476">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4011B0" w:rsidRPr="00DD2B43" w:rsidRDefault="004011B0" w:rsidP="00735476">
            <w:pPr>
              <w:widowControl w:val="0"/>
              <w:spacing w:after="160" w:line="360" w:lineRule="auto"/>
              <w:jc w:val="center"/>
              <w:rPr>
                <w:rFonts w:ascii="GHEA Grapalat" w:hAnsi="GHEA Grapalat"/>
              </w:rPr>
            </w:pPr>
          </w:p>
        </w:tc>
        <w:tc>
          <w:tcPr>
            <w:tcW w:w="4343" w:type="dxa"/>
          </w:tcPr>
          <w:p w:rsidR="004011B0" w:rsidRPr="00DD2B43" w:rsidRDefault="004011B0" w:rsidP="00735476">
            <w:pPr>
              <w:widowControl w:val="0"/>
              <w:spacing w:after="160" w:line="360" w:lineRule="auto"/>
              <w:jc w:val="center"/>
              <w:rPr>
                <w:rFonts w:ascii="GHEA Grapalat" w:hAnsi="GHEA Grapalat"/>
              </w:rPr>
            </w:pPr>
            <w:r w:rsidRPr="000D2933">
              <w:rPr>
                <w:rFonts w:ascii="GHEA Grapalat" w:hAnsi="GHEA Grapalat"/>
              </w:rPr>
              <w:t>ПОКУПАТЕЛЬ</w:t>
            </w:r>
          </w:p>
          <w:p w:rsidR="004011B0" w:rsidRPr="000D2933" w:rsidRDefault="004011B0" w:rsidP="00735476">
            <w:pPr>
              <w:widowControl w:val="0"/>
              <w:jc w:val="center"/>
              <w:rPr>
                <w:rFonts w:ascii="GHEA Grapalat" w:hAnsi="GHEA Grapalat"/>
              </w:rPr>
            </w:pPr>
            <w:r w:rsidRPr="000D2933">
              <w:rPr>
                <w:rFonts w:ascii="GHEA Grapalat" w:hAnsi="GHEA Grapalat"/>
              </w:rPr>
              <w:t>__________________________</w:t>
            </w:r>
          </w:p>
          <w:p w:rsidR="004011B0" w:rsidRPr="000D2933" w:rsidRDefault="004011B0" w:rsidP="00735476">
            <w:pPr>
              <w:widowControl w:val="0"/>
              <w:spacing w:after="160" w:line="360" w:lineRule="auto"/>
              <w:jc w:val="center"/>
              <w:rPr>
                <w:rFonts w:ascii="GHEA Grapalat" w:hAnsi="GHEA Grapalat"/>
              </w:rPr>
            </w:pPr>
            <w:r w:rsidRPr="000D2933">
              <w:rPr>
                <w:rFonts w:ascii="GHEA Grapalat" w:hAnsi="GHEA Grapalat"/>
              </w:rPr>
              <w:t>/подпись/</w:t>
            </w:r>
          </w:p>
          <w:p w:rsidR="004011B0" w:rsidRPr="00DD2B43" w:rsidRDefault="004011B0" w:rsidP="00735476">
            <w:pPr>
              <w:widowControl w:val="0"/>
              <w:spacing w:after="160" w:line="360" w:lineRule="auto"/>
              <w:jc w:val="center"/>
              <w:rPr>
                <w:rFonts w:ascii="GHEA Grapalat" w:hAnsi="GHEA Grapalat"/>
              </w:rPr>
            </w:pPr>
            <w:r w:rsidRPr="00DD2B43">
              <w:rPr>
                <w:rFonts w:ascii="GHEA Grapalat" w:hAnsi="GHEA Grapalat"/>
              </w:rPr>
              <w:t>М. П.</w:t>
            </w:r>
          </w:p>
        </w:tc>
      </w:tr>
    </w:tbl>
    <w:p w:rsidR="004011B0" w:rsidRPr="000D2933" w:rsidRDefault="004011B0" w:rsidP="004011B0">
      <w:pPr>
        <w:pStyle w:val="FootnoteText"/>
        <w:widowControl w:val="0"/>
        <w:jc w:val="both"/>
        <w:rPr>
          <w:rFonts w:ascii="GHEA Grapalat" w:hAnsi="GHEA Grapalat"/>
          <w:sz w:val="24"/>
          <w:szCs w:val="24"/>
        </w:rPr>
      </w:pPr>
      <w:r w:rsidRPr="000D2933">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4011B0" w:rsidRPr="000D2933" w:rsidRDefault="004011B0" w:rsidP="004011B0">
      <w:pPr>
        <w:rPr>
          <w:rFonts w:ascii="GHEA Grapalat" w:hAnsi="GHEA Grapalat"/>
        </w:rPr>
      </w:pPr>
    </w:p>
    <w:p w:rsidR="004011B0" w:rsidRPr="00CA1276" w:rsidRDefault="004011B0" w:rsidP="004011B0">
      <w:pPr>
        <w:pStyle w:val="FootnoteText"/>
        <w:widowControl w:val="0"/>
        <w:jc w:val="both"/>
        <w:rPr>
          <w:rFonts w:ascii="GHEA Grapalat" w:hAnsi="GHEA Grapalat"/>
          <w:sz w:val="24"/>
          <w:szCs w:val="24"/>
        </w:rPr>
      </w:pPr>
      <w:r w:rsidRPr="00B46E5A">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011B0" w:rsidRPr="00CA1276" w:rsidRDefault="004011B0" w:rsidP="004011B0">
      <w:pPr>
        <w:pStyle w:val="FootnoteText"/>
        <w:widowControl w:val="0"/>
        <w:jc w:val="both"/>
        <w:rPr>
          <w:rFonts w:ascii="GHEA Grapalat" w:hAnsi="GHEA Grapalat"/>
        </w:rPr>
      </w:pPr>
    </w:p>
    <w:p w:rsidR="00FF794E" w:rsidRDefault="00FF794E" w:rsidP="00FF794E">
      <w:pPr>
        <w:widowControl w:val="0"/>
        <w:spacing w:after="160" w:line="360" w:lineRule="auto"/>
        <w:jc w:val="right"/>
        <w:rPr>
          <w:rFonts w:ascii="GHEA Grapalat" w:hAnsi="GHEA Grapalat"/>
          <w:i/>
        </w:rPr>
        <w:sectPr w:rsidR="00FF794E" w:rsidSect="009A1820">
          <w:footnotePr>
            <w:pos w:val="beneathText"/>
          </w:footnotePr>
          <w:pgSz w:w="16838" w:h="11906" w:orient="landscape" w:code="9"/>
          <w:pgMar w:top="900" w:right="1418" w:bottom="1418" w:left="1418" w:header="561" w:footer="561" w:gutter="0"/>
          <w:cols w:space="720"/>
        </w:sectPr>
      </w:pPr>
    </w:p>
    <w:p w:rsidR="00FF794E" w:rsidRPr="00AA5BD2" w:rsidRDefault="00FF794E" w:rsidP="00FF794E">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FF794E" w:rsidRPr="00AA5BD2" w:rsidRDefault="00FF794E" w:rsidP="00FF794E">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BD39D8">
        <w:rPr>
          <w:rFonts w:ascii="GHEA Grapalat" w:hAnsi="GHEA Grapalat"/>
          <w:i/>
        </w:rPr>
        <w:t>4</w:t>
      </w:r>
      <w:r w:rsidRPr="00AA5BD2">
        <w:rPr>
          <w:rFonts w:ascii="GHEA Grapalat" w:hAnsi="GHEA Grapalat"/>
          <w:i/>
        </w:rPr>
        <w:t>г.</w:t>
      </w:r>
    </w:p>
    <w:p w:rsidR="00C56EFA" w:rsidRPr="00C56EFA" w:rsidRDefault="00C56EFA" w:rsidP="00C56EFA">
      <w:pPr>
        <w:widowControl w:val="0"/>
        <w:spacing w:after="160" w:line="360" w:lineRule="auto"/>
        <w:jc w:val="center"/>
        <w:rPr>
          <w:rFonts w:ascii="GHEA Grapalat" w:hAnsi="GHEA Grapalat"/>
          <w:b/>
          <w:sz w:val="28"/>
        </w:rPr>
      </w:pPr>
      <w:r w:rsidRPr="00C56EFA">
        <w:rPr>
          <w:rFonts w:ascii="GHEA Grapalat" w:hAnsi="GHEA Grapalat"/>
          <w:b/>
          <w:i/>
          <w:sz w:val="32"/>
        </w:rPr>
        <w:t xml:space="preserve">Техническая </w:t>
      </w:r>
      <w:r w:rsidRPr="00C56EFA">
        <w:rPr>
          <w:rFonts w:ascii="GHEA Grapalat" w:hAnsi="GHEA Grapalat"/>
          <w:b/>
          <w:sz w:val="28"/>
          <w:szCs w:val="20"/>
        </w:rPr>
        <w:t>характеристика</w:t>
      </w:r>
      <w:r w:rsidRPr="00C56EFA">
        <w:rPr>
          <w:rFonts w:ascii="GHEA Grapalat" w:hAnsi="GHEA Grapalat"/>
          <w:b/>
          <w:sz w:val="28"/>
        </w:rPr>
        <w:t xml:space="preserve"> </w:t>
      </w:r>
    </w:p>
    <w:p w:rsidR="00C56EFA" w:rsidRPr="00C56EFA" w:rsidRDefault="00C56EFA" w:rsidP="00FB4847">
      <w:pPr>
        <w:pStyle w:val="ListParagraph"/>
        <w:widowControl w:val="0"/>
        <w:numPr>
          <w:ilvl w:val="0"/>
          <w:numId w:val="12"/>
        </w:numPr>
        <w:spacing w:after="160" w:line="360" w:lineRule="auto"/>
        <w:rPr>
          <w:rFonts w:ascii="GHEA Grapalat" w:hAnsi="GHEA Grapalat"/>
          <w:b/>
          <w:sz w:val="22"/>
          <w:lang w:val="hy-AM"/>
        </w:rPr>
      </w:pPr>
      <w:r w:rsidRPr="00C56EFA">
        <w:rPr>
          <w:rFonts w:ascii="GHEA Grapalat" w:hAnsi="GHEA Grapalat"/>
          <w:b/>
          <w:sz w:val="22"/>
        </w:rPr>
        <w:t>1-</w:t>
      </w:r>
      <w:r w:rsidRPr="00C56EFA">
        <w:rPr>
          <w:rFonts w:ascii="GHEA Grapalat" w:hAnsi="GHEA Grapalat" w:cs="Cambria"/>
          <w:b/>
          <w:sz w:val="22"/>
        </w:rPr>
        <w:t>и</w:t>
      </w:r>
      <w:r w:rsidRPr="00C56EFA">
        <w:rPr>
          <w:rFonts w:ascii="GHEA Grapalat" w:hAnsi="GHEA Grapalat"/>
          <w:b/>
          <w:sz w:val="22"/>
        </w:rPr>
        <w:t xml:space="preserve">  </w:t>
      </w:r>
      <w:r w:rsidRPr="00C56EFA">
        <w:rPr>
          <w:rFonts w:ascii="GHEA Grapalat" w:hAnsi="GHEA Grapalat" w:cs="Cambria"/>
          <w:b/>
          <w:sz w:val="22"/>
        </w:rPr>
        <w:t>ЛОТ</w:t>
      </w:r>
      <w:r w:rsidRPr="00C56EFA">
        <w:rPr>
          <w:rFonts w:ascii="GHEA Grapalat" w:hAnsi="GHEA Grapalat"/>
          <w:b/>
          <w:sz w:val="22"/>
        </w:rPr>
        <w:t xml:space="preserve">  </w:t>
      </w:r>
      <w:r w:rsidRPr="00C56EFA">
        <w:rPr>
          <w:rFonts w:ascii="GHEA Grapalat" w:hAnsi="GHEA Grapalat" w:cs="Cambria"/>
          <w:b/>
          <w:sz w:val="22"/>
        </w:rPr>
        <w:t>Светильник</w:t>
      </w:r>
      <w:r w:rsidRPr="00C56EFA">
        <w:rPr>
          <w:rFonts w:ascii="GHEA Grapalat" w:hAnsi="GHEA Grapalat"/>
          <w:b/>
          <w:sz w:val="22"/>
        </w:rPr>
        <w:t xml:space="preserve"> LED </w:t>
      </w:r>
      <w:r w:rsidRPr="00C56EFA">
        <w:rPr>
          <w:rFonts w:ascii="GHEA Grapalat" w:hAnsi="GHEA Grapalat"/>
        </w:rPr>
        <w:t xml:space="preserve">( не менее 21 000 </w:t>
      </w:r>
      <w:r w:rsidRPr="00C56EFA">
        <w:rPr>
          <w:rFonts w:ascii="GHEA Grapalat" w:hAnsi="GHEA Grapalat"/>
          <w:lang w:val="hy-AM"/>
        </w:rPr>
        <w:t>люмен</w:t>
      </w:r>
      <w:r w:rsidRPr="00C56EFA">
        <w:rPr>
          <w:rFonts w:ascii="GHEA Grapalat" w:hAnsi="GHEA Grapalat"/>
        </w:rPr>
        <w:t>)</w:t>
      </w:r>
    </w:p>
    <w:p w:rsidR="00C56EFA" w:rsidRDefault="00C56EFA" w:rsidP="00C56EFA">
      <w:pPr>
        <w:tabs>
          <w:tab w:val="left" w:pos="3990"/>
        </w:tabs>
        <w:rPr>
          <w:rFonts w:ascii="GHEA Grapalat" w:hAnsi="GHEA Grapalat"/>
          <w:b/>
          <w:sz w:val="22"/>
        </w:rPr>
      </w:pPr>
      <w:r w:rsidRPr="008E0F15">
        <w:rPr>
          <w:rFonts w:ascii="GHEA Grapalat" w:hAnsi="GHEA Grapalat"/>
          <w:b/>
          <w:sz w:val="22"/>
        </w:rPr>
        <w:t xml:space="preserve">Характеристики LED </w:t>
      </w:r>
      <w:r>
        <w:rPr>
          <w:rFonts w:ascii="GHEA Grapalat" w:hAnsi="GHEA Grapalat"/>
          <w:b/>
          <w:sz w:val="22"/>
        </w:rPr>
        <w:t>Светильника</w:t>
      </w:r>
      <w:r>
        <w:rPr>
          <w:rFonts w:ascii="GHEA Grapalat" w:hAnsi="GHEA Grapalat"/>
          <w:b/>
          <w:sz w:val="22"/>
        </w:rPr>
        <w:tab/>
      </w:r>
    </w:p>
    <w:p w:rsidR="00C56EFA" w:rsidRPr="008E0F15" w:rsidRDefault="00C56EFA" w:rsidP="00C56EFA">
      <w:pPr>
        <w:tabs>
          <w:tab w:val="left" w:pos="3990"/>
        </w:tabs>
        <w:rPr>
          <w:rFonts w:ascii="GHEA Grapalat" w:hAnsi="GHEA Grapalat"/>
          <w:b/>
          <w:sz w:val="22"/>
        </w:rPr>
      </w:pPr>
    </w:p>
    <w:tbl>
      <w:tblPr>
        <w:tblStyle w:val="TableGrid"/>
        <w:tblW w:w="0" w:type="auto"/>
        <w:tblLayout w:type="fixed"/>
        <w:tblLook w:val="04A0" w:firstRow="1" w:lastRow="0" w:firstColumn="1" w:lastColumn="0" w:noHBand="0" w:noVBand="1"/>
      </w:tblPr>
      <w:tblGrid>
        <w:gridCol w:w="704"/>
        <w:gridCol w:w="3090"/>
        <w:gridCol w:w="29"/>
        <w:gridCol w:w="6350"/>
      </w:tblGrid>
      <w:tr w:rsidR="00C56EFA" w:rsidRPr="00734D76" w:rsidTr="00735476">
        <w:trPr>
          <w:trHeight w:val="1376"/>
        </w:trPr>
        <w:tc>
          <w:tcPr>
            <w:tcW w:w="704" w:type="dxa"/>
            <w:vAlign w:val="center"/>
          </w:tcPr>
          <w:p w:rsidR="00C56EFA" w:rsidRPr="00734D76" w:rsidRDefault="00C56EFA" w:rsidP="00735476">
            <w:pPr>
              <w:jc w:val="center"/>
              <w:rPr>
                <w:rFonts w:ascii="GHEA Grapalat" w:hAnsi="GHEA Grapalat"/>
              </w:rPr>
            </w:pPr>
          </w:p>
        </w:tc>
        <w:tc>
          <w:tcPr>
            <w:tcW w:w="3090" w:type="dxa"/>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 xml:space="preserve">Требуемая светоотдача: </w:t>
            </w:r>
            <w:r>
              <w:rPr>
                <w:rFonts w:ascii="GHEA Grapalat" w:hAnsi="GHEA Grapalat"/>
              </w:rPr>
              <w:t>не менее</w:t>
            </w:r>
            <w:r w:rsidRPr="00734D76">
              <w:rPr>
                <w:rFonts w:ascii="GHEA Grapalat" w:hAnsi="GHEA Grapalat"/>
                <w:lang w:val="hy-AM"/>
              </w:rPr>
              <w:t xml:space="preserve"> люмен</w:t>
            </w:r>
          </w:p>
        </w:tc>
        <w:tc>
          <w:tcPr>
            <w:tcW w:w="6379" w:type="dxa"/>
            <w:gridSpan w:val="2"/>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Кривая распределения необходимой силы света</w:t>
            </w:r>
          </w:p>
        </w:tc>
      </w:tr>
      <w:tr w:rsidR="00C56EFA" w:rsidRPr="005F0459" w:rsidTr="00735476">
        <w:trPr>
          <w:trHeight w:val="5222"/>
        </w:trPr>
        <w:tc>
          <w:tcPr>
            <w:tcW w:w="704" w:type="dxa"/>
            <w:vAlign w:val="center"/>
          </w:tcPr>
          <w:p w:rsidR="00C56EFA" w:rsidRPr="005F0459" w:rsidRDefault="00C56EFA" w:rsidP="00735476">
            <w:pPr>
              <w:jc w:val="center"/>
              <w:rPr>
                <w:rFonts w:ascii="GHEA Grapalat" w:hAnsi="GHEA Grapalat"/>
                <w:lang w:val="hy-AM"/>
              </w:rPr>
            </w:pPr>
            <w:r w:rsidRPr="005F0459">
              <w:rPr>
                <w:rFonts w:ascii="GHEA Grapalat" w:hAnsi="GHEA Grapalat"/>
                <w:lang w:val="hy-AM"/>
              </w:rPr>
              <w:t>1</w:t>
            </w:r>
          </w:p>
        </w:tc>
        <w:tc>
          <w:tcPr>
            <w:tcW w:w="3090" w:type="dxa"/>
            <w:vAlign w:val="center"/>
          </w:tcPr>
          <w:p w:rsidR="00C56EFA" w:rsidRPr="005F0459" w:rsidRDefault="00C56EFA" w:rsidP="00735476">
            <w:pPr>
              <w:jc w:val="center"/>
              <w:rPr>
                <w:rFonts w:ascii="GHEA Grapalat" w:hAnsi="GHEA Grapalat"/>
              </w:rPr>
            </w:pPr>
            <w:r w:rsidRPr="005F0459">
              <w:rPr>
                <w:rFonts w:ascii="GHEA Grapalat" w:hAnsi="GHEA Grapalat"/>
              </w:rPr>
              <w:t>21 000</w:t>
            </w:r>
          </w:p>
        </w:tc>
        <w:tc>
          <w:tcPr>
            <w:tcW w:w="6379" w:type="dxa"/>
            <w:gridSpan w:val="2"/>
            <w:vAlign w:val="center"/>
          </w:tcPr>
          <w:p w:rsidR="00C56EFA" w:rsidRPr="005F0459" w:rsidRDefault="00C56EFA" w:rsidP="00735476">
            <w:pPr>
              <w:jc w:val="center"/>
              <w:rPr>
                <w:rFonts w:ascii="GHEA Grapalat" w:hAnsi="GHEA Grapalat"/>
                <w:lang w:val="hy-AM"/>
              </w:rPr>
            </w:pPr>
            <w:r w:rsidRPr="005F0459">
              <w:rPr>
                <w:rFonts w:ascii="GHEA Grapalat" w:hAnsi="GHEA Grapalat"/>
                <w:noProof/>
                <w:lang w:val="en-US" w:eastAsia="en-US" w:bidi="ar-SA"/>
              </w:rPr>
              <w:drawing>
                <wp:inline distT="0" distB="0" distL="0" distR="0" wp14:anchorId="0B6B6B02" wp14:editId="32F4EC51">
                  <wp:extent cx="2897505" cy="2627947"/>
                  <wp:effectExtent l="0" t="0" r="0" b="0"/>
                  <wp:docPr id="1" name="Picture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EC1F8DA5-E6DF-BE6A-909C-057775A3C3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EC1F8DA5-E6DF-BE6A-909C-057775A3C3B9}"/>
                              </a:ext>
                            </a:extLst>
                          </pic:cNvPr>
                          <pic:cNvPicPr>
                            <a:picLocks noChangeAspect="1"/>
                          </pic:cNvPicPr>
                        </pic:nvPicPr>
                        <pic:blipFill>
                          <a:blip r:embed="rId12"/>
                          <a:stretch>
                            <a:fillRect/>
                          </a:stretch>
                        </pic:blipFill>
                        <pic:spPr>
                          <a:xfrm>
                            <a:off x="0" y="0"/>
                            <a:ext cx="2924911" cy="2652803"/>
                          </a:xfrm>
                          <a:prstGeom prst="rect">
                            <a:avLst/>
                          </a:prstGeom>
                        </pic:spPr>
                      </pic:pic>
                    </a:graphicData>
                  </a:graphic>
                </wp:inline>
              </w:drawing>
            </w:r>
          </w:p>
        </w:tc>
      </w:tr>
      <w:tr w:rsidR="00C56EFA" w:rsidRPr="005F0459" w:rsidTr="00735476">
        <w:trPr>
          <w:trHeight w:val="549"/>
        </w:trPr>
        <w:tc>
          <w:tcPr>
            <w:tcW w:w="704" w:type="dxa"/>
            <w:vAlign w:val="center"/>
          </w:tcPr>
          <w:p w:rsidR="00C56EFA" w:rsidRPr="005F0459" w:rsidRDefault="00C56EFA" w:rsidP="00735476">
            <w:pPr>
              <w:jc w:val="center"/>
              <w:rPr>
                <w:rFonts w:ascii="GHEA Grapalat" w:hAnsi="GHEA Grapalat"/>
                <w:lang w:val="hy-AM"/>
              </w:rPr>
            </w:pPr>
          </w:p>
        </w:tc>
        <w:tc>
          <w:tcPr>
            <w:tcW w:w="3090" w:type="dxa"/>
            <w:vAlign w:val="center"/>
          </w:tcPr>
          <w:p w:rsidR="00C56EFA" w:rsidRPr="00D85941" w:rsidRDefault="00C56EFA" w:rsidP="00735476">
            <w:pPr>
              <w:rPr>
                <w:rFonts w:ascii="GHEA Grapalat" w:hAnsi="GHEA Grapalat"/>
              </w:rPr>
            </w:pPr>
            <w:r w:rsidRPr="00D85941">
              <w:rPr>
                <w:rFonts w:ascii="GHEA Grapalat" w:hAnsi="GHEA Grapalat"/>
              </w:rPr>
              <w:t>Требуемый товарный знак</w:t>
            </w:r>
          </w:p>
        </w:tc>
        <w:tc>
          <w:tcPr>
            <w:tcW w:w="6379" w:type="dxa"/>
            <w:gridSpan w:val="2"/>
            <w:vAlign w:val="center"/>
          </w:tcPr>
          <w:p w:rsidR="00C56EFA" w:rsidRPr="00D85941" w:rsidRDefault="00C56EFA" w:rsidP="00735476">
            <w:pPr>
              <w:rPr>
                <w:rFonts w:ascii="GHEA Grapalat" w:hAnsi="GHEA Grapalat"/>
                <w:noProof/>
              </w:rPr>
            </w:pPr>
            <w:r w:rsidRPr="00D85941">
              <w:rPr>
                <w:rFonts w:ascii="GHEA Grapalat" w:hAnsi="GHEA Grapalat"/>
                <w:b/>
                <w:lang w:val="hy-AM"/>
              </w:rPr>
              <w:t>S</w:t>
            </w:r>
            <w:r w:rsidRPr="00D85941">
              <w:rPr>
                <w:rFonts w:ascii="GHEA Grapalat" w:hAnsi="GHEA Grapalat"/>
                <w:b/>
              </w:rPr>
              <w:t>CHREDER</w:t>
            </w:r>
            <w:r w:rsidRPr="00D85941">
              <w:rPr>
                <w:rFonts w:ascii="GHEA Grapalat" w:hAnsi="GHEA Grapalat"/>
                <w:b/>
                <w:noProof/>
              </w:rPr>
              <w:t xml:space="preserve"> товарный знак или эквивалентный VIZULO, PHILIPS товарный знак</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w:t>
            </w:r>
          </w:p>
        </w:tc>
        <w:tc>
          <w:tcPr>
            <w:tcW w:w="9469" w:type="dxa"/>
            <w:gridSpan w:val="3"/>
            <w:vAlign w:val="center"/>
          </w:tcPr>
          <w:p w:rsidR="00C56EFA" w:rsidRPr="00BE7572" w:rsidRDefault="00C56EFA" w:rsidP="00735476">
            <w:pPr>
              <w:rPr>
                <w:rFonts w:ascii="GHEA Grapalat" w:hAnsi="GHEA Grapalat"/>
              </w:rPr>
            </w:pPr>
            <w:r>
              <w:rPr>
                <w:rFonts w:ascii="GHEA Grapalat" w:hAnsi="GHEA Grapalat"/>
              </w:rPr>
              <w:t>Технические требования</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w:t>
            </w:r>
          </w:p>
        </w:tc>
        <w:tc>
          <w:tcPr>
            <w:tcW w:w="3119" w:type="dxa"/>
            <w:gridSpan w:val="2"/>
            <w:vAlign w:val="center"/>
          </w:tcPr>
          <w:p w:rsidR="00C56EFA" w:rsidRPr="00BE7572" w:rsidRDefault="00C56EFA" w:rsidP="00735476">
            <w:pPr>
              <w:rPr>
                <w:rFonts w:ascii="GHEA Grapalat" w:hAnsi="GHEA Grapalat"/>
              </w:rPr>
            </w:pPr>
            <w:r w:rsidRPr="00BE7572">
              <w:rPr>
                <w:rFonts w:ascii="GHEA Grapalat" w:hAnsi="GHEA Grapalat"/>
                <w:lang w:val="hy-AM"/>
              </w:rPr>
              <w:t>Структура светильника:</w:t>
            </w:r>
          </w:p>
        </w:tc>
        <w:tc>
          <w:tcPr>
            <w:tcW w:w="6350" w:type="dxa"/>
            <w:vAlign w:val="center"/>
          </w:tcPr>
          <w:p w:rsidR="00C56EFA" w:rsidRPr="00BE7572" w:rsidRDefault="00C56EFA" w:rsidP="00735476">
            <w:pPr>
              <w:rPr>
                <w:rFonts w:ascii="GHEA Grapalat" w:hAnsi="GHEA Grapalat"/>
              </w:rPr>
            </w:pPr>
            <w:r>
              <w:rPr>
                <w:rFonts w:ascii="GHEA Grapalat" w:hAnsi="GHEA Grapalat"/>
              </w:rPr>
              <w:t>Уличный светильник внешнего монтажа</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1.2.</w:t>
            </w:r>
          </w:p>
        </w:tc>
        <w:tc>
          <w:tcPr>
            <w:tcW w:w="3119" w:type="dxa"/>
            <w:gridSpan w:val="2"/>
            <w:vAlign w:val="center"/>
          </w:tcPr>
          <w:p w:rsidR="00C56EFA" w:rsidRPr="00BE7572" w:rsidRDefault="00C56EFA" w:rsidP="00735476">
            <w:pPr>
              <w:rPr>
                <w:rFonts w:ascii="GHEA Grapalat" w:hAnsi="GHEA Grapalat"/>
              </w:rPr>
            </w:pPr>
            <w:r>
              <w:rPr>
                <w:rFonts w:ascii="GHEA Grapalat" w:hAnsi="GHEA Grapalat"/>
              </w:rPr>
              <w:t>Источник света</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LED (</w:t>
            </w:r>
            <w:r>
              <w:rPr>
                <w:rFonts w:ascii="GHEA Grapalat" w:hAnsi="GHEA Grapalat"/>
              </w:rPr>
              <w:t>светодиод</w:t>
            </w:r>
            <w:r w:rsidRPr="005F0459">
              <w:rPr>
                <w:rFonts w:ascii="GHEA Grapalat" w:hAnsi="GHEA Grapalat"/>
              </w:rPr>
              <w:t>)</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1.3.</w:t>
            </w:r>
          </w:p>
        </w:tc>
        <w:tc>
          <w:tcPr>
            <w:tcW w:w="3119" w:type="dxa"/>
            <w:gridSpan w:val="2"/>
            <w:vAlign w:val="center"/>
          </w:tcPr>
          <w:p w:rsidR="00C56EFA" w:rsidRPr="005F0459" w:rsidRDefault="00C56EFA" w:rsidP="00735476">
            <w:pPr>
              <w:rPr>
                <w:rFonts w:ascii="GHEA Grapalat" w:hAnsi="GHEA Grapalat"/>
                <w:lang w:val="hy-AM"/>
              </w:rPr>
            </w:pPr>
            <w:r>
              <w:rPr>
                <w:rFonts w:ascii="GHEA Grapalat" w:hAnsi="GHEA Grapalat"/>
              </w:rPr>
              <w:t>Эффективность светильника,  не менее</w:t>
            </w:r>
            <w:r w:rsidRPr="005F0459">
              <w:rPr>
                <w:rFonts w:ascii="GHEA Grapalat" w:hAnsi="GHEA Grapalat"/>
                <w:lang w:val="hy-AM"/>
              </w:rPr>
              <w:t xml:space="preserve"> </w:t>
            </w:r>
          </w:p>
        </w:tc>
        <w:tc>
          <w:tcPr>
            <w:tcW w:w="6350" w:type="dxa"/>
            <w:vAlign w:val="center"/>
          </w:tcPr>
          <w:p w:rsidR="00C56EFA" w:rsidRPr="00BE7572" w:rsidRDefault="00C56EFA" w:rsidP="00735476">
            <w:pPr>
              <w:rPr>
                <w:rFonts w:ascii="GHEA Grapalat" w:hAnsi="GHEA Grapalat"/>
              </w:rPr>
            </w:pPr>
            <w:r>
              <w:rPr>
                <w:rFonts w:ascii="GHEA Grapalat" w:hAnsi="GHEA Grapalat"/>
                <w:lang w:val="hy-AM"/>
              </w:rPr>
              <w:t>1</w:t>
            </w:r>
            <w:r>
              <w:rPr>
                <w:rFonts w:ascii="GHEA Grapalat" w:hAnsi="GHEA Grapalat"/>
              </w:rPr>
              <w:t>4</w:t>
            </w:r>
            <w:r w:rsidRPr="005F0459">
              <w:rPr>
                <w:rFonts w:ascii="GHEA Grapalat" w:hAnsi="GHEA Grapalat"/>
                <w:lang w:val="hy-AM"/>
              </w:rPr>
              <w:t xml:space="preserve">0 </w:t>
            </w:r>
            <w:r>
              <w:rPr>
                <w:rFonts w:ascii="GHEA Grapalat" w:hAnsi="GHEA Grapalat"/>
              </w:rPr>
              <w:t>люмен</w:t>
            </w:r>
            <w:r w:rsidRPr="005F0459">
              <w:rPr>
                <w:rFonts w:ascii="GHEA Grapalat" w:hAnsi="GHEA Grapalat"/>
                <w:lang w:val="hy-AM"/>
              </w:rPr>
              <w:t>/</w:t>
            </w:r>
            <w:r>
              <w:rPr>
                <w:rFonts w:ascii="GHEA Grapalat" w:hAnsi="GHEA Grapalat"/>
              </w:rPr>
              <w:t>Вт</w:t>
            </w:r>
          </w:p>
        </w:tc>
      </w:tr>
      <w:tr w:rsidR="00C56EFA" w:rsidRPr="00734D76" w:rsidTr="00735476">
        <w:trPr>
          <w:trHeight w:val="392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1.4.</w:t>
            </w:r>
          </w:p>
        </w:tc>
        <w:tc>
          <w:tcPr>
            <w:tcW w:w="3119" w:type="dxa"/>
            <w:gridSpan w:val="2"/>
            <w:vAlign w:val="center"/>
          </w:tcPr>
          <w:p w:rsidR="00C56EFA" w:rsidRPr="00BE7572" w:rsidRDefault="00C56EFA" w:rsidP="00735476">
            <w:pPr>
              <w:rPr>
                <w:rFonts w:ascii="GHEA Grapalat" w:hAnsi="GHEA Grapalat"/>
              </w:rPr>
            </w:pPr>
            <w:r w:rsidRPr="00EA3195">
              <w:rPr>
                <w:rFonts w:ascii="GHEA Grapalat" w:hAnsi="GHEA Grapalat"/>
              </w:rPr>
              <w:t>Корпус</w:t>
            </w:r>
            <w:r>
              <w:rPr>
                <w:rFonts w:ascii="GHEA Grapalat" w:hAnsi="GHEA Grapalat"/>
              </w:rPr>
              <w:t xml:space="preserve"> светильника                                                                                                                                                                                                                                                                                                                                                                                                                                                                                                                                                                                                                                                                                                        </w:t>
            </w:r>
          </w:p>
        </w:tc>
        <w:tc>
          <w:tcPr>
            <w:tcW w:w="6350" w:type="dxa"/>
            <w:vAlign w:val="center"/>
          </w:tcPr>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Литье алюминия под высоким давлением;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Опыляющая покраска сер</w:t>
            </w:r>
            <w:r>
              <w:rPr>
                <w:rFonts w:ascii="GHEA Grapalat" w:hAnsi="GHEA Grapalat"/>
              </w:rPr>
              <w:t>ого</w:t>
            </w:r>
            <w:r w:rsidRPr="001372D8">
              <w:rPr>
                <w:rFonts w:ascii="GHEA Grapalat" w:hAnsi="GHEA Grapalat"/>
                <w:lang w:val="hy-AM"/>
              </w:rPr>
              <w:t xml:space="preserve"> RAL 9006.</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Оптический узел лампы должен быть оснащен закаленным защитным стеклом;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Светильник должен иметь возможность обслуживания без инструментов;</w:t>
            </w:r>
          </w:p>
          <w:p w:rsidR="00C56EFA" w:rsidRPr="0017169B" w:rsidRDefault="00C56EFA" w:rsidP="00FB4847">
            <w:pPr>
              <w:pStyle w:val="ListParagraph"/>
              <w:numPr>
                <w:ilvl w:val="0"/>
                <w:numId w:val="11"/>
              </w:numPr>
              <w:ind w:left="317" w:hanging="283"/>
              <w:contextualSpacing/>
              <w:rPr>
                <w:rFonts w:ascii="GHEA Grapalat" w:hAnsi="GHEA Grapalat"/>
                <w:lang w:val="hy-AM"/>
              </w:rPr>
            </w:pPr>
            <w:r w:rsidRPr="0017169B">
              <w:rPr>
                <w:rFonts w:ascii="GHEA Grapalat" w:hAnsi="GHEA Grapalat"/>
                <w:lang w:val="hy-AM"/>
              </w:rPr>
              <w:t xml:space="preserve"> Светильник должен иметь автоматический выключатель питания  открытого светильника;</w:t>
            </w:r>
          </w:p>
          <w:p w:rsidR="00C56EFA" w:rsidRPr="005F0459" w:rsidRDefault="00C56EFA" w:rsidP="00FB4847">
            <w:pPr>
              <w:pStyle w:val="ListParagraph"/>
              <w:numPr>
                <w:ilvl w:val="0"/>
                <w:numId w:val="11"/>
              </w:numPr>
              <w:ind w:left="317" w:hanging="283"/>
              <w:contextualSpacing/>
              <w:rPr>
                <w:rFonts w:ascii="GHEA Grapalat" w:hAnsi="GHEA Grapalat"/>
                <w:lang w:val="hy-AM"/>
              </w:rPr>
            </w:pPr>
            <w:r>
              <w:rPr>
                <w:rFonts w:ascii="GHEA Grapalat" w:hAnsi="GHEA Grapalat"/>
                <w:lang w:val="hy-AM"/>
              </w:rPr>
              <w:t>Իրան</w:t>
            </w:r>
            <w:r w:rsidRPr="0017169B">
              <w:rPr>
                <w:rFonts w:ascii="GHEA Grapalat" w:hAnsi="GHEA Grapalat"/>
                <w:lang w:val="hy-AM"/>
              </w:rPr>
              <w:t xml:space="preserve"> светильника </w:t>
            </w:r>
            <w:r w:rsidRPr="005F0459">
              <w:rPr>
                <w:rFonts w:ascii="GHEA Grapalat" w:hAnsi="GHEA Grapalat"/>
                <w:lang w:val="hy-AM"/>
              </w:rPr>
              <w:t xml:space="preserve"> </w:t>
            </w:r>
            <w:r w:rsidRPr="0017169B">
              <w:rPr>
                <w:rFonts w:ascii="GHEA Grapalat" w:hAnsi="GHEA Grapalat"/>
                <w:lang w:val="hy-AM"/>
              </w:rPr>
              <w:t xml:space="preserve">должна иметь </w:t>
            </w:r>
            <w:r w:rsidRPr="005F0459">
              <w:rPr>
                <w:rFonts w:ascii="GHEA Grapalat" w:hAnsi="GHEA Grapalat"/>
                <w:lang w:val="hy-AM"/>
              </w:rPr>
              <w:t xml:space="preserve"> </w:t>
            </w:r>
            <w:r w:rsidRPr="0017169B">
              <w:rPr>
                <w:rFonts w:ascii="GHEA Grapalat" w:hAnsi="GHEA Grapalat"/>
                <w:lang w:val="hy-AM"/>
              </w:rPr>
              <w:t xml:space="preserve">единную контактную розетку ZHAGA </w:t>
            </w:r>
            <w:r w:rsidRPr="005F0459">
              <w:rPr>
                <w:rFonts w:ascii="GHEA Grapalat" w:hAnsi="GHEA Grapalat"/>
                <w:lang w:val="hy-AM"/>
              </w:rPr>
              <w:t xml:space="preserve"> (</w:t>
            </w:r>
            <w:r w:rsidRPr="0017169B">
              <w:rPr>
                <w:rFonts w:ascii="GHEA Grapalat" w:hAnsi="GHEA Grapalat"/>
                <w:lang w:val="hy-AM"/>
              </w:rPr>
              <w:t>стандартный раз'ем</w:t>
            </w:r>
            <w:r w:rsidRPr="005F0459">
              <w:rPr>
                <w:rFonts w:ascii="GHEA Grapalat" w:hAnsi="GHEA Grapalat"/>
                <w:lang w:val="hy-AM"/>
              </w:rPr>
              <w:t xml:space="preserve"> ZHAGA BOOK 18), </w:t>
            </w:r>
            <w:r w:rsidRPr="0017169B">
              <w:rPr>
                <w:rFonts w:ascii="GHEA Grapalat" w:hAnsi="GHEA Grapalat"/>
                <w:lang w:val="hy-AM"/>
              </w:rPr>
              <w:t xml:space="preserve">которая даст возможность подключения сенсоров и контролеров.Розетка </w:t>
            </w:r>
            <w:r w:rsidRPr="005F0459">
              <w:rPr>
                <w:rFonts w:ascii="GHEA Grapalat" w:hAnsi="GHEA Grapalat"/>
                <w:lang w:val="hy-AM"/>
              </w:rPr>
              <w:t xml:space="preserve"> ZHAGA </w:t>
            </w:r>
            <w:r w:rsidRPr="00405099">
              <w:rPr>
                <w:rFonts w:ascii="GHEA Grapalat" w:hAnsi="GHEA Grapalat"/>
                <w:lang w:val="hy-AM"/>
              </w:rPr>
              <w:t>долж</w:t>
            </w:r>
            <w:r>
              <w:rPr>
                <w:rFonts w:ascii="GHEA Grapalat" w:hAnsi="GHEA Grapalat"/>
              </w:rPr>
              <w:t xml:space="preserve">на </w:t>
            </w:r>
            <w:r w:rsidRPr="00405099">
              <w:rPr>
                <w:rFonts w:ascii="GHEA Grapalat" w:hAnsi="GHEA Grapalat"/>
                <w:lang w:val="hy-AM"/>
              </w:rPr>
              <w:t xml:space="preserve"> быть расположен</w:t>
            </w:r>
            <w:r>
              <w:rPr>
                <w:rFonts w:ascii="GHEA Grapalat" w:hAnsi="GHEA Grapalat"/>
              </w:rPr>
              <w:t>а</w:t>
            </w:r>
            <w:r w:rsidRPr="00405099">
              <w:rPr>
                <w:rFonts w:ascii="GHEA Grapalat" w:hAnsi="GHEA Grapalat"/>
                <w:lang w:val="hy-AM"/>
              </w:rPr>
              <w:t xml:space="preserve"> в нижней части корпуса фонаря и обращен</w:t>
            </w:r>
            <w:r>
              <w:rPr>
                <w:rFonts w:ascii="GHEA Grapalat" w:hAnsi="GHEA Grapalat"/>
              </w:rPr>
              <w:t xml:space="preserve">а </w:t>
            </w:r>
            <w:r w:rsidRPr="00405099">
              <w:rPr>
                <w:rFonts w:ascii="GHEA Grapalat" w:hAnsi="GHEA Grapalat"/>
                <w:lang w:val="hy-AM"/>
              </w:rPr>
              <w:t>к дороге.</w:t>
            </w:r>
          </w:p>
        </w:tc>
      </w:tr>
      <w:tr w:rsidR="00C56EFA" w:rsidRPr="00734D76" w:rsidTr="00735476">
        <w:trPr>
          <w:trHeight w:val="1412"/>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1.5.</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Совместимость светильников с диаметром ручки </w:t>
            </w:r>
            <w:r>
              <w:rPr>
                <w:rFonts w:ascii="GHEA Grapalat" w:hAnsi="GHEA Grapalat"/>
              </w:rPr>
              <w:t>столба</w:t>
            </w:r>
            <w:r w:rsidRPr="00A12DE7">
              <w:rPr>
                <w:rFonts w:ascii="GHEA Grapalat" w:hAnsi="GHEA Grapalat"/>
                <w:lang w:val="hy-AM"/>
              </w:rPr>
              <w:t>:</w:t>
            </w:r>
          </w:p>
        </w:tc>
        <w:tc>
          <w:tcPr>
            <w:tcW w:w="6350" w:type="dxa"/>
            <w:vAlign w:val="center"/>
          </w:tcPr>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Диаметр ручки: 60</w:t>
            </w:r>
            <w:r>
              <w:rPr>
                <w:rFonts w:ascii="GHEA Grapalat" w:hAnsi="GHEA Grapalat"/>
              </w:rPr>
              <w:t>-65</w:t>
            </w:r>
            <w:r w:rsidRPr="00A12DE7">
              <w:rPr>
                <w:rFonts w:ascii="GHEA Grapalat" w:hAnsi="GHEA Grapalat"/>
                <w:lang w:val="hy-AM"/>
              </w:rPr>
              <w:t xml:space="preserve"> мм;</w:t>
            </w:r>
          </w:p>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Лампа должна иметь возможность регулировки в вертикальной плоскости в пределах не менее 15 градусов относительно ручки.</w:t>
            </w:r>
          </w:p>
          <w:p w:rsidR="00C56EFA" w:rsidRPr="005F0459" w:rsidRDefault="00C56EFA" w:rsidP="00735476">
            <w:pPr>
              <w:pStyle w:val="ListParagraph"/>
              <w:spacing w:after="160" w:line="259" w:lineRule="auto"/>
              <w:ind w:left="317"/>
              <w:rPr>
                <w:rFonts w:ascii="GHEA Grapalat" w:hAnsi="GHEA Grapalat"/>
                <w:lang w:val="hy-AM"/>
              </w:rPr>
            </w:pPr>
            <w:r w:rsidRPr="00A12DE7">
              <w:rPr>
                <w:rFonts w:ascii="GHEA Grapalat" w:hAnsi="GHEA Grapalat"/>
                <w:lang w:val="hy-AM"/>
              </w:rPr>
              <w:t>• Крепление ручки винтами из нержавеющей стали.</w:t>
            </w:r>
          </w:p>
        </w:tc>
      </w:tr>
      <w:tr w:rsidR="00C56EFA" w:rsidRPr="005F0459" w:rsidTr="00735476">
        <w:trPr>
          <w:trHeight w:val="84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1.6.</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Степень защиты (IP), </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IP 66</w:t>
            </w:r>
          </w:p>
        </w:tc>
      </w:tr>
      <w:tr w:rsidR="00C56EFA" w:rsidRPr="005F0459" w:rsidTr="00735476">
        <w:trPr>
          <w:trHeight w:val="1126"/>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1.7.</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Коэффициент устойчивости (ИК) к механическому воздействию,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IK 09</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1.8.</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Относительная цветовая температура света светильника:</w:t>
            </w:r>
          </w:p>
        </w:tc>
        <w:tc>
          <w:tcPr>
            <w:tcW w:w="6350" w:type="dxa"/>
            <w:vAlign w:val="center"/>
          </w:tcPr>
          <w:p w:rsidR="00C56EFA" w:rsidRPr="00A12DE7" w:rsidRDefault="00C56EFA" w:rsidP="00735476">
            <w:pPr>
              <w:rPr>
                <w:rFonts w:ascii="GHEA Grapalat" w:hAnsi="GHEA Grapalat"/>
              </w:rPr>
            </w:pPr>
            <w:r w:rsidRPr="005F0459">
              <w:rPr>
                <w:rFonts w:ascii="GHEA Grapalat" w:hAnsi="GHEA Grapalat"/>
                <w:lang w:val="hy-AM"/>
              </w:rPr>
              <w:t xml:space="preserve">4000 </w:t>
            </w:r>
            <w:r w:rsidRPr="005F0459">
              <w:rPr>
                <w:rFonts w:ascii="GHEA Grapalat" w:hAnsi="GHEA Grapalat" w:cstheme="minorHAnsi"/>
                <w:lang w:val="hy-AM"/>
              </w:rPr>
              <w:t>±</w:t>
            </w:r>
            <w:r w:rsidRPr="005F0459">
              <w:rPr>
                <w:rFonts w:ascii="GHEA Grapalat" w:hAnsi="GHEA Grapalat"/>
                <w:lang w:val="hy-AM"/>
              </w:rPr>
              <w:t xml:space="preserve"> 100 </w:t>
            </w:r>
            <w:r>
              <w:rPr>
                <w:rFonts w:ascii="GHEA Grapalat" w:hAnsi="GHEA Grapalat"/>
              </w:rPr>
              <w:t>Кельвин</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1.9.</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Точность цветовой температуры света (эллипс Мак-Адама), не более: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5</w:t>
            </w:r>
          </w:p>
        </w:tc>
      </w:tr>
      <w:tr w:rsidR="00C56EFA" w:rsidRPr="005F0459" w:rsidTr="00735476">
        <w:trPr>
          <w:trHeight w:val="918"/>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1.10.</w:t>
            </w:r>
          </w:p>
        </w:tc>
        <w:tc>
          <w:tcPr>
            <w:tcW w:w="3119" w:type="dxa"/>
            <w:gridSpan w:val="2"/>
            <w:vAlign w:val="center"/>
          </w:tcPr>
          <w:p w:rsidR="00C56EFA" w:rsidRPr="005F0459" w:rsidRDefault="00C56EFA" w:rsidP="00735476">
            <w:pPr>
              <w:rPr>
                <w:rFonts w:ascii="GHEA Grapalat" w:hAnsi="GHEA Grapalat"/>
                <w:lang w:val="hy-AM"/>
              </w:rPr>
            </w:pPr>
            <w:r w:rsidRPr="00F32BA9">
              <w:rPr>
                <w:rFonts w:ascii="GHEA Grapalat" w:hAnsi="GHEA Grapalat"/>
                <w:lang w:val="hy-AM"/>
              </w:rPr>
              <w:t xml:space="preserve">Индекс цветопередачи (CRI) светильника, не менее </w:t>
            </w:r>
            <w:r w:rsidRPr="005F0459">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70</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1.11.</w:t>
            </w:r>
          </w:p>
        </w:tc>
        <w:tc>
          <w:tcPr>
            <w:tcW w:w="3119" w:type="dxa"/>
            <w:gridSpan w:val="2"/>
            <w:vAlign w:val="center"/>
          </w:tcPr>
          <w:p w:rsidR="00C56EFA" w:rsidRPr="005F0459" w:rsidRDefault="00C56EFA" w:rsidP="00735476">
            <w:pPr>
              <w:rPr>
                <w:rFonts w:ascii="GHEA Grapalat" w:hAnsi="GHEA Grapalat"/>
                <w:lang w:val="hy-AM"/>
              </w:rPr>
            </w:pPr>
            <w:r w:rsidRPr="00381EB3">
              <w:rPr>
                <w:rFonts w:ascii="GHEA Grapalat" w:hAnsi="GHEA Grapalat"/>
                <w:lang w:val="hy-AM"/>
              </w:rPr>
              <w:t>Срок службы светильника (L90 B10 C10 при Ta=25C) согласно TM21 или аналогичному отчету о расчете срока службы светильника не менее:</w:t>
            </w:r>
          </w:p>
        </w:tc>
        <w:tc>
          <w:tcPr>
            <w:tcW w:w="6350" w:type="dxa"/>
            <w:vAlign w:val="center"/>
          </w:tcPr>
          <w:p w:rsidR="00C56EFA" w:rsidRPr="00381EB3" w:rsidRDefault="00C56EFA" w:rsidP="00735476">
            <w:pPr>
              <w:rPr>
                <w:rFonts w:ascii="GHEA Grapalat" w:hAnsi="GHEA Grapalat"/>
              </w:rPr>
            </w:pPr>
            <w:r w:rsidRPr="005F0459">
              <w:rPr>
                <w:rFonts w:ascii="GHEA Grapalat" w:hAnsi="GHEA Grapalat"/>
                <w:lang w:val="hy-AM"/>
              </w:rPr>
              <w:t>100</w:t>
            </w:r>
            <w:r w:rsidRPr="005F0459">
              <w:rPr>
                <w:rFonts w:ascii="Calibri" w:hAnsi="Calibri" w:cs="Calibri"/>
                <w:lang w:val="hy-AM"/>
              </w:rPr>
              <w:t> </w:t>
            </w:r>
            <w:r w:rsidRPr="005F0459">
              <w:rPr>
                <w:rFonts w:ascii="GHEA Grapalat" w:hAnsi="GHEA Grapalat"/>
                <w:lang w:val="hy-AM"/>
              </w:rPr>
              <w:t xml:space="preserve">000 </w:t>
            </w:r>
            <w:r>
              <w:rPr>
                <w:rFonts w:ascii="GHEA Grapalat" w:hAnsi="GHEA Grapalat"/>
              </w:rPr>
              <w:t>часов</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lastRenderedPageBreak/>
              <w:t>1.12.</w:t>
            </w:r>
          </w:p>
        </w:tc>
        <w:tc>
          <w:tcPr>
            <w:tcW w:w="3119" w:type="dxa"/>
            <w:gridSpan w:val="2"/>
            <w:vAlign w:val="center"/>
          </w:tcPr>
          <w:p w:rsidR="00C56EFA" w:rsidRPr="005F0459" w:rsidRDefault="00C56EFA" w:rsidP="00735476">
            <w:pPr>
              <w:rPr>
                <w:rFonts w:ascii="GHEA Grapalat" w:hAnsi="GHEA Grapalat"/>
                <w:lang w:val="hy-AM"/>
              </w:rPr>
            </w:pPr>
            <w:r w:rsidRPr="00FA36E3">
              <w:rPr>
                <w:rFonts w:ascii="GHEA Grapalat" w:hAnsi="GHEA Grapalat"/>
                <w:lang w:val="hy-AM"/>
              </w:rPr>
              <w:t>Диапазон рабочих температур окружающей среды светильника</w:t>
            </w:r>
            <w:r>
              <w:rPr>
                <w:rFonts w:ascii="GHEA Grapalat" w:hAnsi="GHEA Grapalat"/>
              </w:rPr>
              <w:t xml:space="preserve"> </w:t>
            </w:r>
            <w:r w:rsidRPr="00381EB3">
              <w:rPr>
                <w:rFonts w:ascii="GHEA Grapalat" w:hAnsi="GHEA Grapalat"/>
                <w:lang w:val="hy-AM"/>
              </w:rPr>
              <w:t>не менее</w:t>
            </w:r>
            <w:r w:rsidRPr="00FA36E3">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Pr>
                <w:rFonts w:ascii="GHEA Grapalat" w:hAnsi="GHEA Grapalat"/>
                <w:lang w:val="hy-AM"/>
              </w:rPr>
              <w:t>-30°C - +4</w:t>
            </w:r>
            <w:r w:rsidRPr="005F0459">
              <w:rPr>
                <w:rFonts w:ascii="GHEA Grapalat" w:hAnsi="GHEA Grapalat"/>
                <w:lang w:val="hy-AM"/>
              </w:rPr>
              <w:t>0°C</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1.13.</w:t>
            </w:r>
          </w:p>
        </w:tc>
        <w:tc>
          <w:tcPr>
            <w:tcW w:w="3119" w:type="dxa"/>
            <w:gridSpan w:val="2"/>
            <w:vAlign w:val="center"/>
          </w:tcPr>
          <w:p w:rsidR="00C56EFA" w:rsidRPr="005F0459" w:rsidRDefault="00C56EFA" w:rsidP="00735476">
            <w:pPr>
              <w:rPr>
                <w:rFonts w:ascii="GHEA Grapalat" w:hAnsi="GHEA Grapalat"/>
                <w:lang w:val="hy-AM"/>
              </w:rPr>
            </w:pPr>
            <w:r w:rsidRPr="001F187A">
              <w:rPr>
                <w:rFonts w:ascii="GHEA Grapalat" w:hAnsi="GHEA Grapalat"/>
                <w:lang w:val="hy-AM"/>
              </w:rPr>
              <w:t>Входное напряжение светильника не менее:</w:t>
            </w:r>
          </w:p>
        </w:tc>
        <w:tc>
          <w:tcPr>
            <w:tcW w:w="6350" w:type="dxa"/>
            <w:vAlign w:val="center"/>
          </w:tcPr>
          <w:p w:rsidR="00C56EFA" w:rsidRPr="001F187A" w:rsidRDefault="00C56EFA" w:rsidP="00735476">
            <w:pPr>
              <w:rPr>
                <w:rFonts w:ascii="GHEA Grapalat" w:hAnsi="GHEA Grapalat"/>
              </w:rPr>
            </w:pPr>
            <w:r w:rsidRPr="005F0459">
              <w:rPr>
                <w:rFonts w:ascii="GHEA Grapalat" w:hAnsi="GHEA Grapalat"/>
                <w:lang w:val="hy-AM"/>
              </w:rPr>
              <w:t xml:space="preserve">200 - 240 </w:t>
            </w:r>
            <w:r>
              <w:rPr>
                <w:rFonts w:ascii="GHEA Grapalat" w:hAnsi="GHEA Grapalat"/>
              </w:rPr>
              <w:t>вольт</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rPr>
              <w:t>1.14.</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 xml:space="preserve">Частота питания, </w:t>
            </w:r>
          </w:p>
        </w:tc>
        <w:tc>
          <w:tcPr>
            <w:tcW w:w="6350" w:type="dxa"/>
            <w:vAlign w:val="center"/>
          </w:tcPr>
          <w:p w:rsidR="00C56EFA" w:rsidRPr="00B1505D" w:rsidRDefault="00C56EFA" w:rsidP="00735476">
            <w:pPr>
              <w:rPr>
                <w:rFonts w:ascii="GHEA Grapalat" w:hAnsi="GHEA Grapalat"/>
              </w:rPr>
            </w:pPr>
            <w:r w:rsidRPr="005F0459">
              <w:rPr>
                <w:rFonts w:ascii="GHEA Grapalat" w:hAnsi="GHEA Grapalat"/>
                <w:lang w:val="hy-AM"/>
              </w:rPr>
              <w:t>50</w:t>
            </w:r>
            <w:r>
              <w:rPr>
                <w:rFonts w:ascii="GHEA Grapalat" w:hAnsi="GHEA Grapalat"/>
              </w:rPr>
              <w:t>/60</w:t>
            </w:r>
            <w:r w:rsidRPr="005F0459">
              <w:rPr>
                <w:rFonts w:ascii="GHEA Grapalat" w:hAnsi="GHEA Grapalat"/>
                <w:lang w:val="hy-AM"/>
              </w:rPr>
              <w:t xml:space="preserve"> </w:t>
            </w:r>
            <w:r>
              <w:rPr>
                <w:rFonts w:ascii="GHEA Grapalat" w:hAnsi="GHEA Grapalat"/>
              </w:rPr>
              <w:t>герц</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1.15.</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Коэффициент мощности светильника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0.9</w:t>
            </w:r>
          </w:p>
        </w:tc>
      </w:tr>
      <w:tr w:rsidR="00C56EFA" w:rsidRPr="005F0459" w:rsidTr="00735476">
        <w:trPr>
          <w:trHeight w:val="1118"/>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1.16.</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Класс электроизоляционной безопасности светильника согласно EN-60598:</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II (</w:t>
            </w:r>
            <w:r>
              <w:rPr>
                <w:rFonts w:ascii="GHEA Grapalat" w:hAnsi="GHEA Grapalat"/>
              </w:rPr>
              <w:t>второй</w:t>
            </w:r>
            <w:r w:rsidRPr="005F0459">
              <w:rPr>
                <w:rFonts w:ascii="GHEA Grapalat" w:hAnsi="GHEA Grapalat"/>
              </w:rPr>
              <w:t>)</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1.17.</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Устойчивость светильника к перенапряжению, не менее:</w:t>
            </w:r>
          </w:p>
        </w:tc>
        <w:tc>
          <w:tcPr>
            <w:tcW w:w="6350" w:type="dxa"/>
            <w:vAlign w:val="center"/>
          </w:tcPr>
          <w:p w:rsidR="00C56EFA" w:rsidRPr="00B1505D" w:rsidRDefault="00C56EFA" w:rsidP="00735476">
            <w:pPr>
              <w:rPr>
                <w:rFonts w:ascii="GHEA Grapalat" w:hAnsi="GHEA Grapalat"/>
              </w:rPr>
            </w:pPr>
            <w:r>
              <w:rPr>
                <w:rFonts w:ascii="GHEA Grapalat" w:hAnsi="GHEA Grapalat"/>
              </w:rPr>
              <w:t>Максимальное напряжение</w:t>
            </w:r>
            <w:r w:rsidRPr="005F0459">
              <w:rPr>
                <w:rFonts w:ascii="GHEA Grapalat" w:hAnsi="GHEA Grapalat"/>
                <w:lang w:val="hy-AM"/>
              </w:rPr>
              <w:t xml:space="preserve"> N/L - 10 </w:t>
            </w:r>
            <w:r>
              <w:rPr>
                <w:rFonts w:ascii="GHEA Grapalat" w:hAnsi="GHEA Grapalat"/>
              </w:rPr>
              <w:t>кВ</w:t>
            </w:r>
          </w:p>
          <w:p w:rsidR="00C56EFA" w:rsidRPr="005F0459" w:rsidRDefault="00C56EFA" w:rsidP="00735476">
            <w:pPr>
              <w:rPr>
                <w:rFonts w:ascii="GHEA Grapalat" w:hAnsi="GHEA Grapalat"/>
                <w:lang w:val="hy-AM"/>
              </w:rPr>
            </w:pPr>
            <w:r w:rsidRPr="005F0459">
              <w:rPr>
                <w:rFonts w:ascii="GHEA Grapalat" w:hAnsi="GHEA Grapalat"/>
                <w:lang w:val="hy-AM"/>
              </w:rPr>
              <w:t>I max ≥ 10 kA</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1.18.</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Дополнительные технические требования к блоку питания освещения:</w:t>
            </w:r>
          </w:p>
        </w:tc>
        <w:tc>
          <w:tcPr>
            <w:tcW w:w="6350" w:type="dxa"/>
            <w:vAlign w:val="center"/>
          </w:tcPr>
          <w:p w:rsidR="00C56EFA" w:rsidRPr="00B1505D" w:rsidRDefault="00C56EFA" w:rsidP="00735476">
            <w:pPr>
              <w:rPr>
                <w:rFonts w:ascii="GHEA Grapalat" w:hAnsi="GHEA Grapalat"/>
                <w:lang w:val="hy-AM"/>
              </w:rPr>
            </w:pPr>
            <w:r w:rsidRPr="00B1505D">
              <w:rPr>
                <w:rFonts w:ascii="GHEA Grapalat" w:hAnsi="GHEA Grapalat"/>
                <w:lang w:val="hy-AM"/>
              </w:rPr>
              <w:t>Узел должен:</w:t>
            </w:r>
          </w:p>
          <w:p w:rsidR="00C56EFA" w:rsidRPr="00B1505D" w:rsidRDefault="00C56EFA" w:rsidP="00735476">
            <w:pPr>
              <w:rPr>
                <w:rFonts w:ascii="GHEA Grapalat" w:hAnsi="GHEA Grapalat"/>
                <w:lang w:val="hy-AM"/>
              </w:rPr>
            </w:pPr>
            <w:r w:rsidRPr="00B1505D">
              <w:rPr>
                <w:rFonts w:ascii="GHEA Grapalat" w:hAnsi="GHEA Grapalat"/>
                <w:lang w:val="hy-AM"/>
              </w:rPr>
              <w:t>• Быть программируемым с возможностью управления выходным током;</w:t>
            </w:r>
          </w:p>
          <w:p w:rsidR="00C56EFA" w:rsidRPr="00B1505D" w:rsidRDefault="00C56EFA" w:rsidP="00735476">
            <w:pPr>
              <w:rPr>
                <w:rFonts w:ascii="GHEA Grapalat" w:hAnsi="GHEA Grapalat"/>
                <w:lang w:val="hy-AM"/>
              </w:rPr>
            </w:pPr>
            <w:r w:rsidRPr="00B1505D">
              <w:rPr>
                <w:rFonts w:ascii="GHEA Grapalat" w:hAnsi="GHEA Grapalat"/>
                <w:lang w:val="hy-AM"/>
              </w:rPr>
              <w:t>• Работа с протоколом управления DALI2;</w:t>
            </w:r>
          </w:p>
          <w:p w:rsidR="00C56EFA" w:rsidRPr="00B1505D" w:rsidRDefault="00C56EFA" w:rsidP="00735476">
            <w:pPr>
              <w:rPr>
                <w:rFonts w:ascii="GHEA Grapalat" w:hAnsi="GHEA Grapalat" w:cs="GHEA Grapalat"/>
                <w:lang w:val="hy-AM"/>
              </w:rPr>
            </w:pPr>
            <w:r w:rsidRPr="00B1505D">
              <w:rPr>
                <w:rFonts w:ascii="GHEA Grapalat" w:hAnsi="GHEA Grapalat"/>
                <w:lang w:val="hy-AM"/>
              </w:rPr>
              <w:t xml:space="preserve">• Иметь стандартное безинструментальное подключение </w:t>
            </w:r>
            <w:r w:rsidRPr="005F0459">
              <w:rPr>
                <w:rFonts w:ascii="GHEA Grapalat" w:hAnsi="GHEA Grapalat"/>
                <w:lang w:val="hy-AM"/>
              </w:rPr>
              <w:t xml:space="preserve">ZHAGA BOOK 18 </w:t>
            </w:r>
            <w:r w:rsidRPr="00B1505D">
              <w:rPr>
                <w:rFonts w:ascii="GHEA Grapalat" w:hAnsi="GHEA Grapalat"/>
                <w:lang w:val="hy-AM"/>
              </w:rPr>
              <w:t xml:space="preserve">и розетку с розеткой в </w:t>
            </w:r>
            <w:r w:rsidRPr="00B1505D">
              <w:rPr>
                <w:rFonts w:ascii="Cambria Math" w:hAnsi="Cambria Math" w:cs="Cambria Math"/>
                <w:lang w:val="hy-AM"/>
              </w:rPr>
              <w:t>​​</w:t>
            </w:r>
            <w:r w:rsidRPr="00B1505D">
              <w:rPr>
                <w:rFonts w:ascii="GHEA Grapalat" w:hAnsi="GHEA Grapalat" w:cs="GHEA Grapalat"/>
                <w:lang w:val="hy-AM"/>
              </w:rPr>
              <w:t>нижней части корпуса светильника;</w:t>
            </w:r>
          </w:p>
          <w:p w:rsidR="00C56EFA" w:rsidRPr="00B1505D" w:rsidRDefault="00C56EFA" w:rsidP="00735476">
            <w:pPr>
              <w:rPr>
                <w:rFonts w:ascii="GHEA Grapalat" w:hAnsi="GHEA Grapalat"/>
                <w:lang w:val="hy-AM"/>
              </w:rPr>
            </w:pPr>
            <w:r w:rsidRPr="00B1505D">
              <w:rPr>
                <w:rFonts w:ascii="GHEA Grapalat" w:hAnsi="GHEA Grapalat"/>
                <w:lang w:val="hy-AM"/>
              </w:rPr>
              <w:t xml:space="preserve">• Иметь сертификацию: консорциум D4i и </w:t>
            </w:r>
            <w:r w:rsidRPr="005F0459">
              <w:rPr>
                <w:rFonts w:ascii="GHEA Grapalat" w:hAnsi="GHEA Grapalat"/>
                <w:lang w:val="hy-AM"/>
              </w:rPr>
              <w:t>ZHAGA</w:t>
            </w:r>
          </w:p>
          <w:p w:rsidR="00C56EFA" w:rsidRPr="00B1505D" w:rsidRDefault="00C56EFA" w:rsidP="00735476">
            <w:pPr>
              <w:rPr>
                <w:rFonts w:ascii="GHEA Grapalat" w:hAnsi="GHEA Grapalat"/>
                <w:lang w:val="hy-AM"/>
              </w:rPr>
            </w:pPr>
            <w:r w:rsidRPr="00B1505D">
              <w:rPr>
                <w:rFonts w:ascii="GHEA Grapalat" w:hAnsi="GHEA Grapalat"/>
                <w:lang w:val="hy-AM"/>
              </w:rPr>
              <w:t xml:space="preserve">• Контактная розетка </w:t>
            </w:r>
            <w:r w:rsidRPr="005F0459">
              <w:rPr>
                <w:rFonts w:ascii="GHEA Grapalat" w:hAnsi="GHEA Grapalat"/>
                <w:lang w:val="hy-AM"/>
              </w:rPr>
              <w:t>ZHAGA</w:t>
            </w:r>
            <w:r>
              <w:rPr>
                <w:rFonts w:ascii="GHEA Grapalat" w:hAnsi="GHEA Grapalat"/>
              </w:rPr>
              <w:t xml:space="preserve"> </w:t>
            </w:r>
            <w:r w:rsidRPr="00B1505D">
              <w:rPr>
                <w:rFonts w:ascii="GHEA Grapalat" w:hAnsi="GHEA Grapalat"/>
                <w:lang w:val="hy-AM"/>
              </w:rPr>
              <w:t>должна позволить в дальнейшем оборудовать светильник оборудованием системы управления и датчиками.</w:t>
            </w:r>
          </w:p>
          <w:p w:rsidR="00C56EFA" w:rsidRPr="00B1505D" w:rsidRDefault="00C56EFA" w:rsidP="00735476">
            <w:pPr>
              <w:rPr>
                <w:rFonts w:ascii="GHEA Grapalat" w:hAnsi="GHEA Grapalat"/>
                <w:lang w:val="hy-AM"/>
              </w:rPr>
            </w:pPr>
            <w:r w:rsidRPr="00B1505D">
              <w:rPr>
                <w:rFonts w:ascii="GHEA Grapalat" w:hAnsi="GHEA Grapalat"/>
                <w:lang w:val="hy-AM"/>
              </w:rPr>
              <w:t>• Перед установкой узел необходимо подключить в режиме автоматического затемнения в полночь;</w:t>
            </w:r>
          </w:p>
          <w:p w:rsidR="00C56EFA" w:rsidRPr="00B1505D" w:rsidRDefault="00C56EFA" w:rsidP="00735476">
            <w:pPr>
              <w:rPr>
                <w:rFonts w:ascii="GHEA Grapalat" w:hAnsi="GHEA Grapalat"/>
                <w:lang w:val="hy-AM"/>
              </w:rPr>
            </w:pPr>
            <w:r w:rsidRPr="00B1505D">
              <w:rPr>
                <w:rFonts w:ascii="GHEA Grapalat" w:hAnsi="GHEA Grapalat"/>
                <w:lang w:val="hy-AM"/>
              </w:rPr>
              <w:t>• Узел должен обеспечивать децентрализованное звездообразное затемнение как минимум с 5 различными уровнями освещенности.</w:t>
            </w:r>
          </w:p>
          <w:p w:rsidR="00C56EFA" w:rsidRPr="005F0459" w:rsidRDefault="00C56EFA" w:rsidP="00735476">
            <w:pPr>
              <w:pStyle w:val="ListParagraph"/>
              <w:spacing w:after="160" w:line="259" w:lineRule="auto"/>
              <w:ind w:left="317"/>
              <w:rPr>
                <w:rFonts w:ascii="GHEA Grapalat" w:hAnsi="GHEA Grapalat"/>
                <w:lang w:val="hy-AM"/>
              </w:rPr>
            </w:pPr>
            <w:r w:rsidRPr="00B1505D">
              <w:rPr>
                <w:rFonts w:ascii="GHEA Grapalat" w:hAnsi="GHEA Grapalat"/>
                <w:lang w:val="hy-AM"/>
              </w:rPr>
              <w:t>• Узел должен иметь возможность перепрограммирования при необходимости.</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1.19.</w:t>
            </w:r>
          </w:p>
        </w:tc>
        <w:tc>
          <w:tcPr>
            <w:tcW w:w="3119" w:type="dxa"/>
            <w:gridSpan w:val="2"/>
            <w:vAlign w:val="center"/>
          </w:tcPr>
          <w:p w:rsidR="00C56EFA" w:rsidRPr="005F0459" w:rsidRDefault="00C56EFA" w:rsidP="00735476">
            <w:pPr>
              <w:rPr>
                <w:rFonts w:ascii="GHEA Grapalat" w:hAnsi="GHEA Grapalat"/>
                <w:lang w:val="hy-AM"/>
              </w:rPr>
            </w:pPr>
            <w:r w:rsidRPr="005F7F41">
              <w:rPr>
                <w:rFonts w:ascii="GHEA Grapalat" w:hAnsi="GHEA Grapalat"/>
                <w:lang w:val="hy-AM"/>
              </w:rPr>
              <w:t>Гарантийный срок светильника, не менее:</w:t>
            </w:r>
          </w:p>
        </w:tc>
        <w:tc>
          <w:tcPr>
            <w:tcW w:w="6350" w:type="dxa"/>
            <w:vAlign w:val="center"/>
          </w:tcPr>
          <w:p w:rsidR="00C56EFA" w:rsidRPr="005F7F41" w:rsidRDefault="00C56EFA" w:rsidP="00735476">
            <w:pPr>
              <w:rPr>
                <w:rFonts w:ascii="GHEA Grapalat" w:hAnsi="GHEA Grapalat"/>
              </w:rPr>
            </w:pPr>
            <w:r w:rsidRPr="005F0459">
              <w:rPr>
                <w:rFonts w:ascii="GHEA Grapalat" w:hAnsi="GHEA Grapalat"/>
                <w:lang w:val="hy-AM"/>
              </w:rPr>
              <w:t>5</w:t>
            </w:r>
            <w:r>
              <w:rPr>
                <w:rFonts w:ascii="GHEA Grapalat" w:hAnsi="GHEA Grapalat"/>
              </w:rPr>
              <w:t xml:space="preserve"> лет</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w:t>
            </w:r>
          </w:p>
        </w:tc>
        <w:tc>
          <w:tcPr>
            <w:tcW w:w="9469" w:type="dxa"/>
            <w:gridSpan w:val="3"/>
            <w:vAlign w:val="center"/>
          </w:tcPr>
          <w:p w:rsidR="00C56EFA" w:rsidRPr="005F0459" w:rsidRDefault="00C56EFA" w:rsidP="00735476">
            <w:pPr>
              <w:rPr>
                <w:rFonts w:ascii="GHEA Grapalat" w:hAnsi="GHEA Grapalat"/>
                <w:lang w:val="hy-AM"/>
              </w:rPr>
            </w:pPr>
            <w:r w:rsidRPr="00FA7264">
              <w:rPr>
                <w:rFonts w:ascii="GHEA Grapalat" w:hAnsi="GHEA Grapalat"/>
                <w:lang w:val="hy-AM"/>
              </w:rPr>
              <w:t>Другие требования и необходимые документы</w:t>
            </w:r>
          </w:p>
        </w:tc>
      </w:tr>
      <w:tr w:rsidR="00C56EFA" w:rsidRPr="00BD39D8"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w:t>
            </w:r>
          </w:p>
        </w:tc>
        <w:tc>
          <w:tcPr>
            <w:tcW w:w="9469" w:type="dxa"/>
            <w:gridSpan w:val="3"/>
            <w:vAlign w:val="center"/>
          </w:tcPr>
          <w:p w:rsidR="00C56EFA" w:rsidRDefault="00C56EFA" w:rsidP="00735476">
            <w:pPr>
              <w:rPr>
                <w:rFonts w:ascii="GHEA Grapalat" w:hAnsi="GHEA Grapalat"/>
              </w:rPr>
            </w:pPr>
            <w:r w:rsidRPr="000E753A">
              <w:rPr>
                <w:rFonts w:ascii="GHEA Grapalat" w:hAnsi="GHEA Grapalat"/>
                <w:lang w:val="hy-AM"/>
              </w:rPr>
              <w:t>Сертификат ENEC или эквивалентный сертификат, выданный аккредитованным органом, который занимается оценкой соответствия и подтверждает соответствие следующим соответствующим стандартам:</w:t>
            </w:r>
          </w:p>
          <w:p w:rsidR="00C56EFA" w:rsidRPr="005F0459" w:rsidRDefault="00C56EFA" w:rsidP="00735476">
            <w:pPr>
              <w:rPr>
                <w:rFonts w:ascii="GHEA Grapalat" w:hAnsi="GHEA Grapalat"/>
                <w:lang w:val="hy-AM"/>
              </w:rPr>
            </w:pPr>
            <w:r w:rsidRPr="005F0459">
              <w:rPr>
                <w:rFonts w:ascii="GHEA Grapalat" w:hAnsi="GHEA Grapalat"/>
                <w:lang w:val="hy-AM"/>
              </w:rPr>
              <w:t>- EN 62031</w:t>
            </w:r>
          </w:p>
          <w:p w:rsidR="00C56EFA" w:rsidRPr="005F0459" w:rsidRDefault="00C56EFA" w:rsidP="00735476">
            <w:pPr>
              <w:rPr>
                <w:rFonts w:ascii="GHEA Grapalat" w:hAnsi="GHEA Grapalat"/>
                <w:lang w:val="hy-AM"/>
              </w:rPr>
            </w:pPr>
            <w:r w:rsidRPr="005F0459">
              <w:rPr>
                <w:rFonts w:ascii="GHEA Grapalat" w:hAnsi="GHEA Grapalat"/>
                <w:lang w:val="hy-AM"/>
              </w:rPr>
              <w:t>- EN 62471</w:t>
            </w:r>
          </w:p>
          <w:p w:rsidR="00C56EFA" w:rsidRPr="005F0459" w:rsidRDefault="00C56EFA" w:rsidP="00735476">
            <w:pPr>
              <w:rPr>
                <w:rFonts w:ascii="GHEA Grapalat" w:hAnsi="GHEA Grapalat"/>
                <w:lang w:val="hy-AM"/>
              </w:rPr>
            </w:pPr>
            <w:r w:rsidRPr="005F0459">
              <w:rPr>
                <w:rFonts w:ascii="GHEA Grapalat" w:hAnsi="GHEA Grapalat"/>
                <w:lang w:val="hy-AM"/>
              </w:rPr>
              <w:lastRenderedPageBreak/>
              <w:t>- EN 60598-1 + A11</w:t>
            </w:r>
          </w:p>
          <w:p w:rsidR="00C56EFA" w:rsidRPr="005F0459" w:rsidRDefault="00C56EFA" w:rsidP="00735476">
            <w:pPr>
              <w:rPr>
                <w:rFonts w:ascii="GHEA Grapalat" w:hAnsi="GHEA Grapalat"/>
                <w:lang w:val="hy-AM"/>
              </w:rPr>
            </w:pPr>
            <w:r w:rsidRPr="005F0459">
              <w:rPr>
                <w:rFonts w:ascii="GHEA Grapalat" w:hAnsi="GHEA Grapalat"/>
                <w:lang w:val="hy-AM"/>
              </w:rPr>
              <w:t>- EN 60598-2-3 + A1</w:t>
            </w:r>
          </w:p>
        </w:tc>
      </w:tr>
      <w:tr w:rsidR="00C56EFA" w:rsidRPr="005554EC"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2.2.</w:t>
            </w:r>
          </w:p>
        </w:tc>
        <w:tc>
          <w:tcPr>
            <w:tcW w:w="9469" w:type="dxa"/>
            <w:gridSpan w:val="3"/>
            <w:vAlign w:val="center"/>
          </w:tcPr>
          <w:p w:rsidR="00C56EFA" w:rsidRPr="005F0459" w:rsidRDefault="00C56EFA" w:rsidP="00735476">
            <w:pPr>
              <w:rPr>
                <w:rFonts w:ascii="GHEA Grapalat" w:hAnsi="GHEA Grapalat"/>
                <w:lang w:val="hy-AM"/>
              </w:rPr>
            </w:pPr>
            <w:r w:rsidRPr="005554EC">
              <w:rPr>
                <w:rFonts w:ascii="GHEA Grapalat" w:hAnsi="GHEA Grapalat"/>
                <w:lang w:val="hy-AM"/>
              </w:rPr>
              <w:t>Сертификат ENEC PLUS или эквивалентный сертификат, выданный аккредитованным органом, который занимается оценкой соответствия и удостоверяет соответствие следующим соответствующим стандартам:</w:t>
            </w:r>
            <w:r w:rsidRPr="005F0459">
              <w:rPr>
                <w:rFonts w:ascii="GHEA Grapalat" w:hAnsi="GHEA Grapalat"/>
                <w:lang w:val="hy-AM"/>
              </w:rPr>
              <w:t>- IEC 62717</w:t>
            </w:r>
          </w:p>
          <w:p w:rsidR="00C56EFA" w:rsidRPr="005F0459" w:rsidRDefault="00C56EFA" w:rsidP="00735476">
            <w:pPr>
              <w:rPr>
                <w:rFonts w:ascii="GHEA Grapalat" w:hAnsi="GHEA Grapalat"/>
                <w:lang w:val="hy-AM"/>
              </w:rPr>
            </w:pPr>
            <w:r w:rsidRPr="005F0459">
              <w:rPr>
                <w:rFonts w:ascii="GHEA Grapalat" w:hAnsi="GHEA Grapalat"/>
                <w:lang w:val="hy-AM"/>
              </w:rPr>
              <w:t>- IEC 62722-1</w:t>
            </w:r>
          </w:p>
          <w:p w:rsidR="00C56EFA" w:rsidRPr="005F0459" w:rsidRDefault="00C56EFA" w:rsidP="00735476">
            <w:pPr>
              <w:rPr>
                <w:rFonts w:ascii="GHEA Grapalat" w:hAnsi="GHEA Grapalat"/>
                <w:lang w:val="hy-AM"/>
              </w:rPr>
            </w:pPr>
            <w:r w:rsidRPr="005F0459">
              <w:rPr>
                <w:rFonts w:ascii="GHEA Grapalat" w:hAnsi="GHEA Grapalat"/>
                <w:lang w:val="hy-AM"/>
              </w:rPr>
              <w:t>- IEC 62722-2-1</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2.3.</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IP (коэффициент защиты от проникновения),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2.4.</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ИК (коэффициент механического сопротивления),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2.5.</w:t>
            </w:r>
          </w:p>
        </w:tc>
        <w:tc>
          <w:tcPr>
            <w:tcW w:w="9469" w:type="dxa"/>
            <w:gridSpan w:val="3"/>
            <w:vAlign w:val="center"/>
          </w:tcPr>
          <w:p w:rsidR="00C56EFA" w:rsidRPr="008B64E3" w:rsidRDefault="00C56EFA" w:rsidP="00735476">
            <w:pPr>
              <w:rPr>
                <w:rFonts w:ascii="GHEA Grapalat" w:hAnsi="GHEA Grapalat"/>
                <w:lang w:val="hy-AM"/>
              </w:rPr>
            </w:pPr>
            <w:r w:rsidRPr="004C4C5D">
              <w:rPr>
                <w:rFonts w:ascii="GHEA Grapalat" w:hAnsi="GHEA Grapalat"/>
                <w:lang w:val="hy-AM"/>
              </w:rPr>
              <w:t>Подтверждение соответствия требованиям фотобиологической безопасности отчетом об испытаниях фотобиологической безопасности, выданным органом по оценке соответствия, аккредитованным по стандарту ISO 17025 (проверено в соответствии с IEC TR 62778 или его эквивалентом). Протокол испытаний должен быть составлен только для одного светильника с наибольшей мощностью. Не выше 1-й группы риска.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2.6.</w:t>
            </w:r>
          </w:p>
        </w:tc>
        <w:tc>
          <w:tcPr>
            <w:tcW w:w="9469" w:type="dxa"/>
            <w:gridSpan w:val="3"/>
            <w:vAlign w:val="center"/>
          </w:tcPr>
          <w:p w:rsidR="00C56EFA" w:rsidRPr="00BF5B4A" w:rsidRDefault="00C56EFA" w:rsidP="00735476">
            <w:pPr>
              <w:rPr>
                <w:rFonts w:ascii="GHEA Grapalat" w:hAnsi="GHEA Grapalat"/>
                <w:lang w:val="hy-AM"/>
              </w:rPr>
            </w:pPr>
            <w:r w:rsidRPr="004C4C5D">
              <w:rPr>
                <w:rFonts w:ascii="GHEA Grapalat" w:hAnsi="GHEA Grapalat"/>
                <w:lang w:val="hy-AM"/>
              </w:rPr>
              <w:t>Рекомендуемые протоколы фотометрических испытаний светильника LM-79-19 и файлы в электронном формате LTD или IES (для всех конфигураций светильников, используемых в фотометрических расчетах), выданные аккредитованным органом по оценке соответствия ISO 17025 и подготовленные в соответствии с EN 13032-4 или его эквивалентом.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2.7.</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Протокол испытаний TM-21 (или эквивалент) предлагаемого светильника, выданный органом по оценке соответствия, аккредитованным по стандарту ISO 17025 (для всех предлагаемых конфигураций светильников)</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2.8.</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Запасные части к светильнику должны быть в наличии не менее 10 лет с момента покупки, что должно быть подтверждено сертификатом, выданным производителем.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2.9.</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Необходимо предоставить: Сертификат светильника ZHAGA Book18, выданный Консорциумом ZHAGA на совместимость светильника с соответствующими системами управления освещением Zhaga D4i.</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2.10.</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Отчет LM-80, выпущенный производителем светодиодов (светоизлучающих диодов), основан на 17 000 часах испытаний светодиода, используемого в осветительном приборе.</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Pr>
                <w:rFonts w:ascii="GHEA Grapalat" w:hAnsi="GHEA Grapalat"/>
                <w:lang w:val="hy-AM"/>
              </w:rPr>
              <w:t>2.11.</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Необходимо предоставить техническую спецификацию, предоставленную производителем блока питания, используемого в светильнике.</w:t>
            </w:r>
          </w:p>
        </w:tc>
      </w:tr>
      <w:tr w:rsidR="00C56EFA" w:rsidRPr="00734D76" w:rsidTr="00735476">
        <w:tc>
          <w:tcPr>
            <w:tcW w:w="704" w:type="dxa"/>
            <w:vAlign w:val="center"/>
          </w:tcPr>
          <w:p w:rsidR="00C56EFA" w:rsidRPr="001D335A" w:rsidRDefault="00C56EFA" w:rsidP="00735476">
            <w:pPr>
              <w:rPr>
                <w:rFonts w:ascii="GHEA Grapalat" w:hAnsi="GHEA Grapalat"/>
              </w:rPr>
            </w:pPr>
            <w:r>
              <w:rPr>
                <w:rFonts w:ascii="GHEA Grapalat" w:hAnsi="GHEA Grapalat"/>
              </w:rPr>
              <w:t>2.12</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r w:rsidR="00C56EFA" w:rsidRPr="00734D76" w:rsidTr="00735476">
        <w:tc>
          <w:tcPr>
            <w:tcW w:w="704" w:type="dxa"/>
            <w:vAlign w:val="center"/>
          </w:tcPr>
          <w:p w:rsidR="00C56EFA" w:rsidRPr="001D335A" w:rsidRDefault="00C56EFA" w:rsidP="00735476">
            <w:pPr>
              <w:rPr>
                <w:rFonts w:ascii="GHEA Grapalat" w:hAnsi="GHEA Grapalat"/>
              </w:rPr>
            </w:pPr>
            <w:r>
              <w:rPr>
                <w:rFonts w:ascii="GHEA Grapalat" w:hAnsi="GHEA Grapalat"/>
              </w:rPr>
              <w:t>2.13</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Продавец вместе с поставленным товаром представляет</w:t>
            </w:r>
            <w:r>
              <w:rPr>
                <w:rFonts w:ascii="GHEA Grapalat" w:hAnsi="GHEA Grapalat"/>
                <w:lang w:val="hy-AM"/>
              </w:rPr>
              <w:t xml:space="preserve">  гарантийный талон.</w:t>
            </w:r>
          </w:p>
        </w:tc>
      </w:tr>
    </w:tbl>
    <w:p w:rsidR="00C56EFA" w:rsidRDefault="00C56EF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C56EFA" w:rsidRPr="00F7299A" w:rsidRDefault="00C56EFA" w:rsidP="00FB4847">
      <w:pPr>
        <w:pStyle w:val="ListParagraph"/>
        <w:numPr>
          <w:ilvl w:val="0"/>
          <w:numId w:val="12"/>
        </w:numPr>
        <w:spacing w:after="160" w:line="259" w:lineRule="auto"/>
        <w:contextualSpacing/>
        <w:rPr>
          <w:rFonts w:ascii="GHEA Grapalat" w:hAnsi="GHEA Grapalat"/>
          <w:b/>
          <w:sz w:val="22"/>
          <w:lang w:val="hy-AM"/>
        </w:rPr>
      </w:pPr>
      <w:r w:rsidRPr="00F7299A">
        <w:rPr>
          <w:rFonts w:ascii="GHEA Grapalat" w:hAnsi="GHEA Grapalat"/>
          <w:b/>
          <w:sz w:val="22"/>
        </w:rPr>
        <w:t xml:space="preserve">2-и  ЛОТ  Светильник LED </w:t>
      </w:r>
      <w:r w:rsidRPr="00F7299A">
        <w:rPr>
          <w:rFonts w:ascii="GHEA Grapalat" w:hAnsi="GHEA Grapalat"/>
        </w:rPr>
        <w:t xml:space="preserve">( не менее 26 000 </w:t>
      </w:r>
      <w:r w:rsidRPr="00F7299A">
        <w:rPr>
          <w:rFonts w:ascii="GHEA Grapalat" w:hAnsi="GHEA Grapalat"/>
          <w:lang w:val="hy-AM"/>
        </w:rPr>
        <w:t>люмен</w:t>
      </w:r>
      <w:r w:rsidRPr="00F7299A">
        <w:rPr>
          <w:rFonts w:ascii="GHEA Grapalat" w:hAnsi="GHEA Grapalat"/>
        </w:rPr>
        <w:t>)</w:t>
      </w:r>
    </w:p>
    <w:p w:rsidR="00C56EFA" w:rsidRPr="008E0F15" w:rsidRDefault="00C56EFA" w:rsidP="00C56EFA">
      <w:pPr>
        <w:rPr>
          <w:rFonts w:ascii="GHEA Grapalat" w:hAnsi="GHEA Grapalat"/>
          <w:b/>
          <w:sz w:val="22"/>
        </w:rPr>
      </w:pPr>
      <w:r w:rsidRPr="008E0F15">
        <w:rPr>
          <w:rFonts w:ascii="GHEA Grapalat" w:hAnsi="GHEA Grapalat"/>
          <w:b/>
          <w:sz w:val="22"/>
        </w:rPr>
        <w:t xml:space="preserve">Характеристики LED </w:t>
      </w:r>
      <w:r>
        <w:rPr>
          <w:rFonts w:ascii="GHEA Grapalat" w:hAnsi="GHEA Grapalat"/>
          <w:b/>
          <w:sz w:val="22"/>
        </w:rPr>
        <w:t>Светильника</w:t>
      </w:r>
    </w:p>
    <w:p w:rsidR="00C56EFA" w:rsidRPr="008E0F15" w:rsidRDefault="00C56EFA" w:rsidP="00C56EFA">
      <w:pPr>
        <w:tabs>
          <w:tab w:val="left" w:pos="3990"/>
        </w:tabs>
        <w:rPr>
          <w:rFonts w:ascii="GHEA Grapalat" w:hAnsi="GHEA Grapalat"/>
          <w:b/>
          <w:sz w:val="22"/>
        </w:rPr>
      </w:pPr>
    </w:p>
    <w:tbl>
      <w:tblPr>
        <w:tblStyle w:val="TableGrid"/>
        <w:tblW w:w="0" w:type="auto"/>
        <w:tblLayout w:type="fixed"/>
        <w:tblLook w:val="04A0" w:firstRow="1" w:lastRow="0" w:firstColumn="1" w:lastColumn="0" w:noHBand="0" w:noVBand="1"/>
      </w:tblPr>
      <w:tblGrid>
        <w:gridCol w:w="704"/>
        <w:gridCol w:w="3090"/>
        <w:gridCol w:w="29"/>
        <w:gridCol w:w="6350"/>
      </w:tblGrid>
      <w:tr w:rsidR="00C56EFA" w:rsidRPr="00734D76" w:rsidTr="00735476">
        <w:tc>
          <w:tcPr>
            <w:tcW w:w="704" w:type="dxa"/>
            <w:vAlign w:val="center"/>
          </w:tcPr>
          <w:p w:rsidR="00C56EFA" w:rsidRPr="00734D76" w:rsidRDefault="00C56EFA" w:rsidP="00735476">
            <w:pPr>
              <w:jc w:val="center"/>
              <w:rPr>
                <w:rFonts w:ascii="GHEA Grapalat" w:hAnsi="GHEA Grapalat"/>
              </w:rPr>
            </w:pPr>
          </w:p>
        </w:tc>
        <w:tc>
          <w:tcPr>
            <w:tcW w:w="3090" w:type="dxa"/>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 xml:space="preserve">Требуемая светоотдача: </w:t>
            </w:r>
            <w:r>
              <w:rPr>
                <w:rFonts w:ascii="GHEA Grapalat" w:hAnsi="GHEA Grapalat"/>
              </w:rPr>
              <w:t>не менее</w:t>
            </w:r>
            <w:r w:rsidRPr="00734D76">
              <w:rPr>
                <w:rFonts w:ascii="GHEA Grapalat" w:hAnsi="GHEA Grapalat"/>
                <w:lang w:val="hy-AM"/>
              </w:rPr>
              <w:t xml:space="preserve"> люмен</w:t>
            </w:r>
          </w:p>
        </w:tc>
        <w:tc>
          <w:tcPr>
            <w:tcW w:w="6379" w:type="dxa"/>
            <w:gridSpan w:val="2"/>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Кривая распределения необходимой силы света</w:t>
            </w:r>
          </w:p>
        </w:tc>
      </w:tr>
      <w:tr w:rsidR="00C56EFA" w:rsidRPr="005F0459" w:rsidTr="00735476">
        <w:trPr>
          <w:trHeight w:val="5030"/>
        </w:trPr>
        <w:tc>
          <w:tcPr>
            <w:tcW w:w="704" w:type="dxa"/>
            <w:vAlign w:val="center"/>
          </w:tcPr>
          <w:p w:rsidR="00C56EFA" w:rsidRPr="005F0459" w:rsidRDefault="00C56EFA" w:rsidP="00735476">
            <w:pPr>
              <w:jc w:val="center"/>
              <w:rPr>
                <w:rFonts w:ascii="GHEA Grapalat" w:hAnsi="GHEA Grapalat"/>
                <w:lang w:val="hy-AM"/>
              </w:rPr>
            </w:pPr>
            <w:r w:rsidRPr="005F0459">
              <w:rPr>
                <w:rFonts w:ascii="GHEA Grapalat" w:hAnsi="GHEA Grapalat"/>
                <w:lang w:val="hy-AM"/>
              </w:rPr>
              <w:t>1</w:t>
            </w:r>
          </w:p>
        </w:tc>
        <w:tc>
          <w:tcPr>
            <w:tcW w:w="3090" w:type="dxa"/>
            <w:vAlign w:val="center"/>
          </w:tcPr>
          <w:p w:rsidR="00C56EFA" w:rsidRPr="005F0459" w:rsidRDefault="00C56EFA" w:rsidP="00735476">
            <w:pPr>
              <w:jc w:val="center"/>
              <w:rPr>
                <w:rFonts w:ascii="GHEA Grapalat" w:hAnsi="GHEA Grapalat"/>
              </w:rPr>
            </w:pPr>
            <w:r w:rsidRPr="005F0459">
              <w:rPr>
                <w:rFonts w:ascii="GHEA Grapalat" w:hAnsi="GHEA Grapalat"/>
              </w:rPr>
              <w:t>2</w:t>
            </w:r>
            <w:r>
              <w:rPr>
                <w:rFonts w:ascii="GHEA Grapalat" w:hAnsi="GHEA Grapalat"/>
              </w:rPr>
              <w:t>6</w:t>
            </w:r>
            <w:r w:rsidRPr="005F0459">
              <w:rPr>
                <w:rFonts w:ascii="GHEA Grapalat" w:hAnsi="GHEA Grapalat"/>
              </w:rPr>
              <w:t xml:space="preserve"> 000</w:t>
            </w:r>
          </w:p>
        </w:tc>
        <w:tc>
          <w:tcPr>
            <w:tcW w:w="6379" w:type="dxa"/>
            <w:gridSpan w:val="2"/>
            <w:vAlign w:val="center"/>
          </w:tcPr>
          <w:p w:rsidR="00C56EFA" w:rsidRPr="005F0459" w:rsidRDefault="00C56EFA" w:rsidP="00735476">
            <w:pPr>
              <w:jc w:val="center"/>
              <w:rPr>
                <w:rFonts w:ascii="GHEA Grapalat" w:hAnsi="GHEA Grapalat"/>
                <w:lang w:val="hy-AM"/>
              </w:rPr>
            </w:pPr>
            <w:r w:rsidRPr="005F0459">
              <w:rPr>
                <w:rFonts w:ascii="GHEA Grapalat" w:hAnsi="GHEA Grapalat"/>
                <w:noProof/>
                <w:lang w:val="en-US" w:eastAsia="en-US" w:bidi="ar-SA"/>
              </w:rPr>
              <w:drawing>
                <wp:inline distT="0" distB="0" distL="0" distR="0" wp14:anchorId="791AA8ED" wp14:editId="0ECF9392">
                  <wp:extent cx="2873292" cy="2686050"/>
                  <wp:effectExtent l="0" t="0" r="0" b="0"/>
                  <wp:docPr id="12" name="Picture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pic:cNvPr>
                          <pic:cNvPicPr>
                            <a:picLocks noChangeAspect="1"/>
                          </pic:cNvPicPr>
                        </pic:nvPicPr>
                        <pic:blipFill>
                          <a:blip r:embed="rId13"/>
                          <a:stretch>
                            <a:fillRect/>
                          </a:stretch>
                        </pic:blipFill>
                        <pic:spPr>
                          <a:xfrm>
                            <a:off x="0" y="0"/>
                            <a:ext cx="2911139" cy="2721431"/>
                          </a:xfrm>
                          <a:prstGeom prst="rect">
                            <a:avLst/>
                          </a:prstGeom>
                        </pic:spPr>
                      </pic:pic>
                    </a:graphicData>
                  </a:graphic>
                </wp:inline>
              </w:drawing>
            </w:r>
          </w:p>
        </w:tc>
      </w:tr>
      <w:tr w:rsidR="00C56EFA" w:rsidRPr="005F0459" w:rsidTr="00735476">
        <w:trPr>
          <w:trHeight w:val="703"/>
        </w:trPr>
        <w:tc>
          <w:tcPr>
            <w:tcW w:w="704" w:type="dxa"/>
            <w:vAlign w:val="center"/>
          </w:tcPr>
          <w:p w:rsidR="00C56EFA" w:rsidRPr="005F0459" w:rsidRDefault="00C56EFA" w:rsidP="00735476">
            <w:pPr>
              <w:jc w:val="center"/>
              <w:rPr>
                <w:rFonts w:ascii="GHEA Grapalat" w:hAnsi="GHEA Grapalat"/>
                <w:lang w:val="hy-AM"/>
              </w:rPr>
            </w:pPr>
          </w:p>
        </w:tc>
        <w:tc>
          <w:tcPr>
            <w:tcW w:w="3090" w:type="dxa"/>
            <w:vAlign w:val="center"/>
          </w:tcPr>
          <w:p w:rsidR="00C56EFA" w:rsidRPr="00D85941" w:rsidRDefault="00C56EFA" w:rsidP="00735476">
            <w:pPr>
              <w:rPr>
                <w:rFonts w:ascii="GHEA Grapalat" w:hAnsi="GHEA Grapalat"/>
              </w:rPr>
            </w:pPr>
            <w:r w:rsidRPr="00D85941">
              <w:rPr>
                <w:rFonts w:ascii="GHEA Grapalat" w:hAnsi="GHEA Grapalat"/>
              </w:rPr>
              <w:t>Требуемый товарный знак</w:t>
            </w:r>
          </w:p>
        </w:tc>
        <w:tc>
          <w:tcPr>
            <w:tcW w:w="6379" w:type="dxa"/>
            <w:gridSpan w:val="2"/>
            <w:vAlign w:val="center"/>
          </w:tcPr>
          <w:p w:rsidR="00C56EFA" w:rsidRPr="00D85941" w:rsidRDefault="00C56EFA" w:rsidP="00735476">
            <w:pPr>
              <w:rPr>
                <w:rFonts w:ascii="GHEA Grapalat" w:hAnsi="GHEA Grapalat"/>
                <w:noProof/>
              </w:rPr>
            </w:pPr>
            <w:r w:rsidRPr="00D85941">
              <w:rPr>
                <w:rFonts w:ascii="GHEA Grapalat" w:hAnsi="GHEA Grapalat"/>
                <w:b/>
                <w:lang w:val="hy-AM"/>
              </w:rPr>
              <w:t>S</w:t>
            </w:r>
            <w:r w:rsidRPr="00D85941">
              <w:rPr>
                <w:rFonts w:ascii="GHEA Grapalat" w:hAnsi="GHEA Grapalat"/>
                <w:b/>
              </w:rPr>
              <w:t>CHREDER</w:t>
            </w:r>
            <w:r w:rsidRPr="00D85941">
              <w:rPr>
                <w:rFonts w:ascii="GHEA Grapalat" w:hAnsi="GHEA Grapalat"/>
                <w:b/>
                <w:noProof/>
              </w:rPr>
              <w:t xml:space="preserve"> товарный знак или эквивалентный VIZULO, PHILIPS товарный знак</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w:t>
            </w:r>
          </w:p>
        </w:tc>
        <w:tc>
          <w:tcPr>
            <w:tcW w:w="9469" w:type="dxa"/>
            <w:gridSpan w:val="3"/>
            <w:vAlign w:val="center"/>
          </w:tcPr>
          <w:p w:rsidR="00C56EFA" w:rsidRPr="00BE7572" w:rsidRDefault="00C56EFA" w:rsidP="00735476">
            <w:pPr>
              <w:rPr>
                <w:rFonts w:ascii="GHEA Grapalat" w:hAnsi="GHEA Grapalat"/>
              </w:rPr>
            </w:pPr>
            <w:r>
              <w:rPr>
                <w:rFonts w:ascii="GHEA Grapalat" w:hAnsi="GHEA Grapalat"/>
              </w:rPr>
              <w:t>Технические требования</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w:t>
            </w:r>
          </w:p>
        </w:tc>
        <w:tc>
          <w:tcPr>
            <w:tcW w:w="3119" w:type="dxa"/>
            <w:gridSpan w:val="2"/>
            <w:vAlign w:val="center"/>
          </w:tcPr>
          <w:p w:rsidR="00C56EFA" w:rsidRPr="00BE7572" w:rsidRDefault="00C56EFA" w:rsidP="00735476">
            <w:pPr>
              <w:rPr>
                <w:rFonts w:ascii="GHEA Grapalat" w:hAnsi="GHEA Grapalat"/>
              </w:rPr>
            </w:pPr>
            <w:r w:rsidRPr="00BE7572">
              <w:rPr>
                <w:rFonts w:ascii="GHEA Grapalat" w:hAnsi="GHEA Grapalat"/>
                <w:lang w:val="hy-AM"/>
              </w:rPr>
              <w:t>Структура светильника:</w:t>
            </w:r>
          </w:p>
        </w:tc>
        <w:tc>
          <w:tcPr>
            <w:tcW w:w="6350" w:type="dxa"/>
            <w:vAlign w:val="center"/>
          </w:tcPr>
          <w:p w:rsidR="00C56EFA" w:rsidRPr="00BE7572" w:rsidRDefault="00C56EFA" w:rsidP="00735476">
            <w:pPr>
              <w:rPr>
                <w:rFonts w:ascii="GHEA Grapalat" w:hAnsi="GHEA Grapalat"/>
              </w:rPr>
            </w:pPr>
            <w:r>
              <w:rPr>
                <w:rFonts w:ascii="GHEA Grapalat" w:hAnsi="GHEA Grapalat"/>
              </w:rPr>
              <w:t>Уличный светильник внешнего монтажа</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1.2.</w:t>
            </w:r>
          </w:p>
        </w:tc>
        <w:tc>
          <w:tcPr>
            <w:tcW w:w="3119" w:type="dxa"/>
            <w:gridSpan w:val="2"/>
            <w:vAlign w:val="center"/>
          </w:tcPr>
          <w:p w:rsidR="00C56EFA" w:rsidRPr="00BE7572" w:rsidRDefault="00C56EFA" w:rsidP="00735476">
            <w:pPr>
              <w:rPr>
                <w:rFonts w:ascii="GHEA Grapalat" w:hAnsi="GHEA Grapalat"/>
              </w:rPr>
            </w:pPr>
            <w:r>
              <w:rPr>
                <w:rFonts w:ascii="GHEA Grapalat" w:hAnsi="GHEA Grapalat"/>
              </w:rPr>
              <w:t>Источник света</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LED (</w:t>
            </w:r>
            <w:r>
              <w:rPr>
                <w:rFonts w:ascii="GHEA Grapalat" w:hAnsi="GHEA Grapalat"/>
              </w:rPr>
              <w:t>светодиод</w:t>
            </w:r>
            <w:r w:rsidRPr="005F0459">
              <w:rPr>
                <w:rFonts w:ascii="GHEA Grapalat" w:hAnsi="GHEA Grapalat"/>
              </w:rPr>
              <w:t>)</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1.3.</w:t>
            </w:r>
          </w:p>
        </w:tc>
        <w:tc>
          <w:tcPr>
            <w:tcW w:w="3119" w:type="dxa"/>
            <w:gridSpan w:val="2"/>
            <w:vAlign w:val="center"/>
          </w:tcPr>
          <w:p w:rsidR="00C56EFA" w:rsidRPr="005F0459" w:rsidRDefault="00C56EFA" w:rsidP="00735476">
            <w:pPr>
              <w:rPr>
                <w:rFonts w:ascii="GHEA Grapalat" w:hAnsi="GHEA Grapalat"/>
                <w:lang w:val="hy-AM"/>
              </w:rPr>
            </w:pPr>
            <w:r>
              <w:rPr>
                <w:rFonts w:ascii="GHEA Grapalat" w:hAnsi="GHEA Grapalat"/>
              </w:rPr>
              <w:t>Эффективность светильника,  не менее</w:t>
            </w:r>
            <w:r w:rsidRPr="005F0459">
              <w:rPr>
                <w:rFonts w:ascii="GHEA Grapalat" w:hAnsi="GHEA Grapalat"/>
                <w:lang w:val="hy-AM"/>
              </w:rPr>
              <w:t xml:space="preserve"> </w:t>
            </w:r>
          </w:p>
        </w:tc>
        <w:tc>
          <w:tcPr>
            <w:tcW w:w="6350" w:type="dxa"/>
            <w:vAlign w:val="center"/>
          </w:tcPr>
          <w:p w:rsidR="00C56EFA" w:rsidRPr="00BE7572" w:rsidRDefault="00C56EFA" w:rsidP="00735476">
            <w:pPr>
              <w:rPr>
                <w:rFonts w:ascii="GHEA Grapalat" w:hAnsi="GHEA Grapalat"/>
              </w:rPr>
            </w:pPr>
            <w:r>
              <w:rPr>
                <w:rFonts w:ascii="GHEA Grapalat" w:hAnsi="GHEA Grapalat"/>
                <w:lang w:val="hy-AM"/>
              </w:rPr>
              <w:t>1</w:t>
            </w:r>
            <w:r>
              <w:rPr>
                <w:rFonts w:ascii="GHEA Grapalat" w:hAnsi="GHEA Grapalat"/>
              </w:rPr>
              <w:t>4</w:t>
            </w:r>
            <w:r w:rsidRPr="005F0459">
              <w:rPr>
                <w:rFonts w:ascii="GHEA Grapalat" w:hAnsi="GHEA Grapalat"/>
                <w:lang w:val="hy-AM"/>
              </w:rPr>
              <w:t xml:space="preserve">0 </w:t>
            </w:r>
            <w:r>
              <w:rPr>
                <w:rFonts w:ascii="GHEA Grapalat" w:hAnsi="GHEA Grapalat"/>
              </w:rPr>
              <w:t>люмен</w:t>
            </w:r>
            <w:r w:rsidRPr="005F0459">
              <w:rPr>
                <w:rFonts w:ascii="GHEA Grapalat" w:hAnsi="GHEA Grapalat"/>
                <w:lang w:val="hy-AM"/>
              </w:rPr>
              <w:t>/</w:t>
            </w:r>
            <w:r>
              <w:rPr>
                <w:rFonts w:ascii="GHEA Grapalat" w:hAnsi="GHEA Grapalat"/>
              </w:rPr>
              <w:t>Вт</w:t>
            </w:r>
          </w:p>
        </w:tc>
      </w:tr>
      <w:tr w:rsidR="00C56EFA" w:rsidRPr="00734D76" w:rsidTr="00735476">
        <w:trPr>
          <w:trHeight w:val="392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1.4.</w:t>
            </w:r>
          </w:p>
        </w:tc>
        <w:tc>
          <w:tcPr>
            <w:tcW w:w="3119" w:type="dxa"/>
            <w:gridSpan w:val="2"/>
            <w:vAlign w:val="center"/>
          </w:tcPr>
          <w:p w:rsidR="00C56EFA" w:rsidRPr="00BE7572" w:rsidRDefault="00C56EFA" w:rsidP="00735476">
            <w:pPr>
              <w:rPr>
                <w:rFonts w:ascii="GHEA Grapalat" w:hAnsi="GHEA Grapalat"/>
              </w:rPr>
            </w:pPr>
            <w:r w:rsidRPr="00EA3195">
              <w:rPr>
                <w:rFonts w:ascii="GHEA Grapalat" w:hAnsi="GHEA Grapalat"/>
              </w:rPr>
              <w:t>Корпус</w:t>
            </w:r>
            <w:r>
              <w:rPr>
                <w:rFonts w:ascii="GHEA Grapalat" w:hAnsi="GHEA Grapalat"/>
              </w:rPr>
              <w:t xml:space="preserve"> светильника                                                                                                                                                                                                                                                                                                                                                                                                                                                                                                                                                                                                                                                                                                        </w:t>
            </w:r>
          </w:p>
        </w:tc>
        <w:tc>
          <w:tcPr>
            <w:tcW w:w="6350" w:type="dxa"/>
            <w:vAlign w:val="center"/>
          </w:tcPr>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Литье алюминия под высоким давлением;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Опыляющая покраска сер</w:t>
            </w:r>
            <w:r>
              <w:rPr>
                <w:rFonts w:ascii="GHEA Grapalat" w:hAnsi="GHEA Grapalat"/>
              </w:rPr>
              <w:t>ого</w:t>
            </w:r>
            <w:r w:rsidRPr="001372D8">
              <w:rPr>
                <w:rFonts w:ascii="GHEA Grapalat" w:hAnsi="GHEA Grapalat"/>
                <w:lang w:val="hy-AM"/>
              </w:rPr>
              <w:t xml:space="preserve"> RAL 9006.</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Оптический узел лампы должен быть оснащен закаленным защитным стеклом;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Светильник должен иметь возможность обслуживания без инструментов;</w:t>
            </w:r>
          </w:p>
          <w:p w:rsidR="00C56EFA" w:rsidRPr="0017169B" w:rsidRDefault="00C56EFA" w:rsidP="00FB4847">
            <w:pPr>
              <w:pStyle w:val="ListParagraph"/>
              <w:numPr>
                <w:ilvl w:val="0"/>
                <w:numId w:val="11"/>
              </w:numPr>
              <w:ind w:left="317" w:hanging="283"/>
              <w:contextualSpacing/>
              <w:rPr>
                <w:rFonts w:ascii="GHEA Grapalat" w:hAnsi="GHEA Grapalat"/>
                <w:lang w:val="hy-AM"/>
              </w:rPr>
            </w:pPr>
            <w:r w:rsidRPr="0017169B">
              <w:rPr>
                <w:rFonts w:ascii="GHEA Grapalat" w:hAnsi="GHEA Grapalat"/>
                <w:lang w:val="hy-AM"/>
              </w:rPr>
              <w:t xml:space="preserve"> Светильник должен иметь автоматический выключатель питания  открытого светильника;</w:t>
            </w:r>
          </w:p>
          <w:p w:rsidR="00C56EFA" w:rsidRPr="005F0459" w:rsidRDefault="00C56EFA" w:rsidP="00FB4847">
            <w:pPr>
              <w:pStyle w:val="ListParagraph"/>
              <w:numPr>
                <w:ilvl w:val="0"/>
                <w:numId w:val="11"/>
              </w:numPr>
              <w:ind w:left="317" w:hanging="283"/>
              <w:contextualSpacing/>
              <w:rPr>
                <w:rFonts w:ascii="GHEA Grapalat" w:hAnsi="GHEA Grapalat"/>
                <w:lang w:val="hy-AM"/>
              </w:rPr>
            </w:pPr>
            <w:r>
              <w:rPr>
                <w:rFonts w:ascii="GHEA Grapalat" w:hAnsi="GHEA Grapalat"/>
                <w:lang w:val="hy-AM"/>
              </w:rPr>
              <w:t>Իրան</w:t>
            </w:r>
            <w:r w:rsidRPr="0017169B">
              <w:rPr>
                <w:rFonts w:ascii="GHEA Grapalat" w:hAnsi="GHEA Grapalat"/>
                <w:lang w:val="hy-AM"/>
              </w:rPr>
              <w:t xml:space="preserve"> светильника </w:t>
            </w:r>
            <w:r w:rsidRPr="005F0459">
              <w:rPr>
                <w:rFonts w:ascii="GHEA Grapalat" w:hAnsi="GHEA Grapalat"/>
                <w:lang w:val="hy-AM"/>
              </w:rPr>
              <w:t xml:space="preserve"> </w:t>
            </w:r>
            <w:r w:rsidRPr="0017169B">
              <w:rPr>
                <w:rFonts w:ascii="GHEA Grapalat" w:hAnsi="GHEA Grapalat"/>
                <w:lang w:val="hy-AM"/>
              </w:rPr>
              <w:t xml:space="preserve">должна иметь </w:t>
            </w:r>
            <w:r w:rsidRPr="005F0459">
              <w:rPr>
                <w:rFonts w:ascii="GHEA Grapalat" w:hAnsi="GHEA Grapalat"/>
                <w:lang w:val="hy-AM"/>
              </w:rPr>
              <w:t xml:space="preserve"> </w:t>
            </w:r>
            <w:r w:rsidRPr="0017169B">
              <w:rPr>
                <w:rFonts w:ascii="GHEA Grapalat" w:hAnsi="GHEA Grapalat"/>
                <w:lang w:val="hy-AM"/>
              </w:rPr>
              <w:t xml:space="preserve">единную контактную розетку ZHAGA </w:t>
            </w:r>
            <w:r w:rsidRPr="005F0459">
              <w:rPr>
                <w:rFonts w:ascii="GHEA Grapalat" w:hAnsi="GHEA Grapalat"/>
                <w:lang w:val="hy-AM"/>
              </w:rPr>
              <w:t xml:space="preserve"> (</w:t>
            </w:r>
            <w:r w:rsidRPr="0017169B">
              <w:rPr>
                <w:rFonts w:ascii="GHEA Grapalat" w:hAnsi="GHEA Grapalat"/>
                <w:lang w:val="hy-AM"/>
              </w:rPr>
              <w:t>стандартный раз'ем</w:t>
            </w:r>
            <w:r w:rsidRPr="005F0459">
              <w:rPr>
                <w:rFonts w:ascii="GHEA Grapalat" w:hAnsi="GHEA Grapalat"/>
                <w:lang w:val="hy-AM"/>
              </w:rPr>
              <w:t xml:space="preserve"> ZHAGA BOOK 18), </w:t>
            </w:r>
            <w:r w:rsidRPr="0017169B">
              <w:rPr>
                <w:rFonts w:ascii="GHEA Grapalat" w:hAnsi="GHEA Grapalat"/>
                <w:lang w:val="hy-AM"/>
              </w:rPr>
              <w:t xml:space="preserve">которая даст возможность подключения сенсоров и контролеров.Розетка </w:t>
            </w:r>
            <w:r w:rsidRPr="005F0459">
              <w:rPr>
                <w:rFonts w:ascii="GHEA Grapalat" w:hAnsi="GHEA Grapalat"/>
                <w:lang w:val="hy-AM"/>
              </w:rPr>
              <w:t xml:space="preserve"> ZHAGA </w:t>
            </w:r>
            <w:r w:rsidRPr="00405099">
              <w:rPr>
                <w:rFonts w:ascii="GHEA Grapalat" w:hAnsi="GHEA Grapalat"/>
                <w:lang w:val="hy-AM"/>
              </w:rPr>
              <w:t>долж</w:t>
            </w:r>
            <w:r>
              <w:rPr>
                <w:rFonts w:ascii="GHEA Grapalat" w:hAnsi="GHEA Grapalat"/>
              </w:rPr>
              <w:t xml:space="preserve">на </w:t>
            </w:r>
            <w:r w:rsidRPr="00405099">
              <w:rPr>
                <w:rFonts w:ascii="GHEA Grapalat" w:hAnsi="GHEA Grapalat"/>
                <w:lang w:val="hy-AM"/>
              </w:rPr>
              <w:t xml:space="preserve"> быть расположен</w:t>
            </w:r>
            <w:r>
              <w:rPr>
                <w:rFonts w:ascii="GHEA Grapalat" w:hAnsi="GHEA Grapalat"/>
              </w:rPr>
              <w:t>а</w:t>
            </w:r>
            <w:r w:rsidRPr="00405099">
              <w:rPr>
                <w:rFonts w:ascii="GHEA Grapalat" w:hAnsi="GHEA Grapalat"/>
                <w:lang w:val="hy-AM"/>
              </w:rPr>
              <w:t xml:space="preserve"> в нижней части корпуса фонаря и обращен</w:t>
            </w:r>
            <w:r>
              <w:rPr>
                <w:rFonts w:ascii="GHEA Grapalat" w:hAnsi="GHEA Grapalat"/>
              </w:rPr>
              <w:t xml:space="preserve">а </w:t>
            </w:r>
            <w:r w:rsidRPr="00405099">
              <w:rPr>
                <w:rFonts w:ascii="GHEA Grapalat" w:hAnsi="GHEA Grapalat"/>
                <w:lang w:val="hy-AM"/>
              </w:rPr>
              <w:t>к дороге.</w:t>
            </w:r>
          </w:p>
        </w:tc>
      </w:tr>
      <w:tr w:rsidR="00C56EFA" w:rsidRPr="00734D76" w:rsidTr="00735476">
        <w:trPr>
          <w:trHeight w:val="1412"/>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1.5.</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Совместимость светильников с диаметром ручки </w:t>
            </w:r>
            <w:r>
              <w:rPr>
                <w:rFonts w:ascii="GHEA Grapalat" w:hAnsi="GHEA Grapalat"/>
              </w:rPr>
              <w:t>столба</w:t>
            </w:r>
            <w:r w:rsidRPr="00A12DE7">
              <w:rPr>
                <w:rFonts w:ascii="GHEA Grapalat" w:hAnsi="GHEA Grapalat"/>
                <w:lang w:val="hy-AM"/>
              </w:rPr>
              <w:t>:</w:t>
            </w:r>
          </w:p>
        </w:tc>
        <w:tc>
          <w:tcPr>
            <w:tcW w:w="6350" w:type="dxa"/>
            <w:vAlign w:val="center"/>
          </w:tcPr>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Диаметр ручки: 60</w:t>
            </w:r>
            <w:r>
              <w:rPr>
                <w:rFonts w:ascii="GHEA Grapalat" w:hAnsi="GHEA Grapalat"/>
              </w:rPr>
              <w:t>-65</w:t>
            </w:r>
            <w:r w:rsidRPr="00A12DE7">
              <w:rPr>
                <w:rFonts w:ascii="GHEA Grapalat" w:hAnsi="GHEA Grapalat"/>
                <w:lang w:val="hy-AM"/>
              </w:rPr>
              <w:t xml:space="preserve"> мм;</w:t>
            </w:r>
          </w:p>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Лампа должна иметь возможность регулировки в вертикальной плоскости в пределах не менее 15 градусов относительно ручки.</w:t>
            </w:r>
          </w:p>
          <w:p w:rsidR="00C56EFA" w:rsidRPr="005F0459" w:rsidRDefault="00C56EFA" w:rsidP="00735476">
            <w:pPr>
              <w:pStyle w:val="ListParagraph"/>
              <w:spacing w:after="160" w:line="259" w:lineRule="auto"/>
              <w:ind w:left="317"/>
              <w:rPr>
                <w:rFonts w:ascii="GHEA Grapalat" w:hAnsi="GHEA Grapalat"/>
                <w:lang w:val="hy-AM"/>
              </w:rPr>
            </w:pPr>
            <w:r w:rsidRPr="00A12DE7">
              <w:rPr>
                <w:rFonts w:ascii="GHEA Grapalat" w:hAnsi="GHEA Grapalat"/>
                <w:lang w:val="hy-AM"/>
              </w:rPr>
              <w:t>• Крепление ручки винтами из нержавеющей стали.</w:t>
            </w:r>
          </w:p>
        </w:tc>
      </w:tr>
      <w:tr w:rsidR="00C56EFA" w:rsidRPr="005F0459" w:rsidTr="00735476">
        <w:trPr>
          <w:trHeight w:val="84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1.6.</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Степень защиты (IP), </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IP 66</w:t>
            </w:r>
          </w:p>
        </w:tc>
      </w:tr>
      <w:tr w:rsidR="00C56EFA" w:rsidRPr="005F0459" w:rsidTr="00735476">
        <w:trPr>
          <w:trHeight w:val="1126"/>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1.7.</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Коэффициент устойчивости (ИК) к механическому воздействию,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IK 09</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1.8.</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Относительная цветовая температура света светильника:</w:t>
            </w:r>
          </w:p>
        </w:tc>
        <w:tc>
          <w:tcPr>
            <w:tcW w:w="6350" w:type="dxa"/>
            <w:vAlign w:val="center"/>
          </w:tcPr>
          <w:p w:rsidR="00C56EFA" w:rsidRPr="00A12DE7" w:rsidRDefault="00C56EFA" w:rsidP="00735476">
            <w:pPr>
              <w:rPr>
                <w:rFonts w:ascii="GHEA Grapalat" w:hAnsi="GHEA Grapalat"/>
              </w:rPr>
            </w:pPr>
            <w:r w:rsidRPr="005F0459">
              <w:rPr>
                <w:rFonts w:ascii="GHEA Grapalat" w:hAnsi="GHEA Grapalat"/>
                <w:lang w:val="hy-AM"/>
              </w:rPr>
              <w:t xml:space="preserve">4000 </w:t>
            </w:r>
            <w:r w:rsidRPr="005F0459">
              <w:rPr>
                <w:rFonts w:ascii="GHEA Grapalat" w:hAnsi="GHEA Grapalat" w:cstheme="minorHAnsi"/>
                <w:lang w:val="hy-AM"/>
              </w:rPr>
              <w:t>±</w:t>
            </w:r>
            <w:r w:rsidRPr="005F0459">
              <w:rPr>
                <w:rFonts w:ascii="GHEA Grapalat" w:hAnsi="GHEA Grapalat"/>
                <w:lang w:val="hy-AM"/>
              </w:rPr>
              <w:t xml:space="preserve"> 100 </w:t>
            </w:r>
            <w:r>
              <w:rPr>
                <w:rFonts w:ascii="GHEA Grapalat" w:hAnsi="GHEA Grapalat"/>
              </w:rPr>
              <w:t>Кельвин</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1.9.</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Точность цветовой температуры света (эллипс Мак-Адама), не более: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5</w:t>
            </w:r>
          </w:p>
        </w:tc>
      </w:tr>
      <w:tr w:rsidR="00C56EFA" w:rsidRPr="005F0459" w:rsidTr="00735476">
        <w:trPr>
          <w:trHeight w:val="918"/>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1.10.</w:t>
            </w:r>
          </w:p>
        </w:tc>
        <w:tc>
          <w:tcPr>
            <w:tcW w:w="3119" w:type="dxa"/>
            <w:gridSpan w:val="2"/>
            <w:vAlign w:val="center"/>
          </w:tcPr>
          <w:p w:rsidR="00C56EFA" w:rsidRPr="005F0459" w:rsidRDefault="00C56EFA" w:rsidP="00735476">
            <w:pPr>
              <w:rPr>
                <w:rFonts w:ascii="GHEA Grapalat" w:hAnsi="GHEA Grapalat"/>
                <w:lang w:val="hy-AM"/>
              </w:rPr>
            </w:pPr>
            <w:r w:rsidRPr="00F32BA9">
              <w:rPr>
                <w:rFonts w:ascii="GHEA Grapalat" w:hAnsi="GHEA Grapalat"/>
                <w:lang w:val="hy-AM"/>
              </w:rPr>
              <w:t xml:space="preserve">Индекс цветопередачи (CRI) светильника, не менее </w:t>
            </w:r>
            <w:r w:rsidRPr="005F0459">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70</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1.11.</w:t>
            </w:r>
          </w:p>
        </w:tc>
        <w:tc>
          <w:tcPr>
            <w:tcW w:w="3119" w:type="dxa"/>
            <w:gridSpan w:val="2"/>
            <w:vAlign w:val="center"/>
          </w:tcPr>
          <w:p w:rsidR="00C56EFA" w:rsidRPr="005F0459" w:rsidRDefault="00C56EFA" w:rsidP="00735476">
            <w:pPr>
              <w:rPr>
                <w:rFonts w:ascii="GHEA Grapalat" w:hAnsi="GHEA Grapalat"/>
                <w:lang w:val="hy-AM"/>
              </w:rPr>
            </w:pPr>
            <w:r w:rsidRPr="00381EB3">
              <w:rPr>
                <w:rFonts w:ascii="GHEA Grapalat" w:hAnsi="GHEA Grapalat"/>
                <w:lang w:val="hy-AM"/>
              </w:rPr>
              <w:t>Срок службы светильника (L90 B10 C10 при Ta=25C) согласно TM21 или аналогичному отчету о расчете срока службы светильника не менее:</w:t>
            </w:r>
          </w:p>
        </w:tc>
        <w:tc>
          <w:tcPr>
            <w:tcW w:w="6350" w:type="dxa"/>
            <w:vAlign w:val="center"/>
          </w:tcPr>
          <w:p w:rsidR="00C56EFA" w:rsidRPr="00381EB3" w:rsidRDefault="00C56EFA" w:rsidP="00735476">
            <w:pPr>
              <w:rPr>
                <w:rFonts w:ascii="GHEA Grapalat" w:hAnsi="GHEA Grapalat"/>
              </w:rPr>
            </w:pPr>
            <w:r w:rsidRPr="005F0459">
              <w:rPr>
                <w:rFonts w:ascii="GHEA Grapalat" w:hAnsi="GHEA Grapalat"/>
                <w:lang w:val="hy-AM"/>
              </w:rPr>
              <w:t>100</w:t>
            </w:r>
            <w:r w:rsidRPr="005F0459">
              <w:rPr>
                <w:rFonts w:ascii="Calibri" w:hAnsi="Calibri" w:cs="Calibri"/>
                <w:lang w:val="hy-AM"/>
              </w:rPr>
              <w:t> </w:t>
            </w:r>
            <w:r w:rsidRPr="005F0459">
              <w:rPr>
                <w:rFonts w:ascii="GHEA Grapalat" w:hAnsi="GHEA Grapalat"/>
                <w:lang w:val="hy-AM"/>
              </w:rPr>
              <w:t xml:space="preserve">000 </w:t>
            </w:r>
            <w:r>
              <w:rPr>
                <w:rFonts w:ascii="GHEA Grapalat" w:hAnsi="GHEA Grapalat"/>
              </w:rPr>
              <w:t>часов</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1.12.</w:t>
            </w:r>
          </w:p>
        </w:tc>
        <w:tc>
          <w:tcPr>
            <w:tcW w:w="3119" w:type="dxa"/>
            <w:gridSpan w:val="2"/>
            <w:vAlign w:val="center"/>
          </w:tcPr>
          <w:p w:rsidR="00C56EFA" w:rsidRPr="005F0459" w:rsidRDefault="00C56EFA" w:rsidP="00735476">
            <w:pPr>
              <w:rPr>
                <w:rFonts w:ascii="GHEA Grapalat" w:hAnsi="GHEA Grapalat"/>
                <w:lang w:val="hy-AM"/>
              </w:rPr>
            </w:pPr>
            <w:r w:rsidRPr="00FA36E3">
              <w:rPr>
                <w:rFonts w:ascii="GHEA Grapalat" w:hAnsi="GHEA Grapalat"/>
                <w:lang w:val="hy-AM"/>
              </w:rPr>
              <w:t>Диапазон рабочих температур окружающей среды светильника</w:t>
            </w:r>
            <w:r>
              <w:rPr>
                <w:rFonts w:ascii="GHEA Grapalat" w:hAnsi="GHEA Grapalat"/>
              </w:rPr>
              <w:t xml:space="preserve"> </w:t>
            </w:r>
            <w:r w:rsidRPr="00381EB3">
              <w:rPr>
                <w:rFonts w:ascii="GHEA Grapalat" w:hAnsi="GHEA Grapalat"/>
                <w:lang w:val="hy-AM"/>
              </w:rPr>
              <w:t>не менее</w:t>
            </w:r>
            <w:r w:rsidRPr="00FA36E3">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Pr>
                <w:rFonts w:ascii="GHEA Grapalat" w:hAnsi="GHEA Grapalat"/>
                <w:lang w:val="hy-AM"/>
              </w:rPr>
              <w:t>-30°C - +4</w:t>
            </w:r>
            <w:r w:rsidRPr="005F0459">
              <w:rPr>
                <w:rFonts w:ascii="GHEA Grapalat" w:hAnsi="GHEA Grapalat"/>
                <w:lang w:val="hy-AM"/>
              </w:rPr>
              <w:t>0°C</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1.13.</w:t>
            </w:r>
          </w:p>
        </w:tc>
        <w:tc>
          <w:tcPr>
            <w:tcW w:w="3119" w:type="dxa"/>
            <w:gridSpan w:val="2"/>
            <w:vAlign w:val="center"/>
          </w:tcPr>
          <w:p w:rsidR="00C56EFA" w:rsidRPr="005F0459" w:rsidRDefault="00C56EFA" w:rsidP="00735476">
            <w:pPr>
              <w:rPr>
                <w:rFonts w:ascii="GHEA Grapalat" w:hAnsi="GHEA Grapalat"/>
                <w:lang w:val="hy-AM"/>
              </w:rPr>
            </w:pPr>
            <w:r w:rsidRPr="001F187A">
              <w:rPr>
                <w:rFonts w:ascii="GHEA Grapalat" w:hAnsi="GHEA Grapalat"/>
                <w:lang w:val="hy-AM"/>
              </w:rPr>
              <w:t>Входное напряжение светильника не менее:</w:t>
            </w:r>
          </w:p>
        </w:tc>
        <w:tc>
          <w:tcPr>
            <w:tcW w:w="6350" w:type="dxa"/>
            <w:vAlign w:val="center"/>
          </w:tcPr>
          <w:p w:rsidR="00C56EFA" w:rsidRPr="001F187A" w:rsidRDefault="00C56EFA" w:rsidP="00735476">
            <w:pPr>
              <w:rPr>
                <w:rFonts w:ascii="GHEA Grapalat" w:hAnsi="GHEA Grapalat"/>
              </w:rPr>
            </w:pPr>
            <w:r w:rsidRPr="005F0459">
              <w:rPr>
                <w:rFonts w:ascii="GHEA Grapalat" w:hAnsi="GHEA Grapalat"/>
                <w:lang w:val="hy-AM"/>
              </w:rPr>
              <w:t xml:space="preserve">200 - 240 </w:t>
            </w:r>
            <w:r>
              <w:rPr>
                <w:rFonts w:ascii="GHEA Grapalat" w:hAnsi="GHEA Grapalat"/>
              </w:rPr>
              <w:t>вольт</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rPr>
              <w:t>1.14.</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 xml:space="preserve">Частота питания, </w:t>
            </w:r>
          </w:p>
        </w:tc>
        <w:tc>
          <w:tcPr>
            <w:tcW w:w="6350" w:type="dxa"/>
            <w:vAlign w:val="center"/>
          </w:tcPr>
          <w:p w:rsidR="00C56EFA" w:rsidRPr="00B1505D" w:rsidRDefault="00C56EFA" w:rsidP="00735476">
            <w:pPr>
              <w:rPr>
                <w:rFonts w:ascii="GHEA Grapalat" w:hAnsi="GHEA Grapalat"/>
              </w:rPr>
            </w:pPr>
            <w:r w:rsidRPr="005F0459">
              <w:rPr>
                <w:rFonts w:ascii="GHEA Grapalat" w:hAnsi="GHEA Grapalat"/>
                <w:lang w:val="hy-AM"/>
              </w:rPr>
              <w:t>50</w:t>
            </w:r>
            <w:r>
              <w:rPr>
                <w:rFonts w:ascii="GHEA Grapalat" w:hAnsi="GHEA Grapalat"/>
              </w:rPr>
              <w:t>/60</w:t>
            </w:r>
            <w:r w:rsidRPr="005F0459">
              <w:rPr>
                <w:rFonts w:ascii="GHEA Grapalat" w:hAnsi="GHEA Grapalat"/>
                <w:lang w:val="hy-AM"/>
              </w:rPr>
              <w:t xml:space="preserve"> </w:t>
            </w:r>
            <w:r>
              <w:rPr>
                <w:rFonts w:ascii="GHEA Grapalat" w:hAnsi="GHEA Grapalat"/>
              </w:rPr>
              <w:t>герц</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1.15.</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Коэффициент мощности светильника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0.9</w:t>
            </w:r>
          </w:p>
        </w:tc>
      </w:tr>
      <w:tr w:rsidR="00C56EFA" w:rsidRPr="005F0459" w:rsidTr="00735476">
        <w:trPr>
          <w:trHeight w:val="1118"/>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1.16.</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Класс электроизоляционной безопасности светильника согласно EN-60598:</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II (</w:t>
            </w:r>
            <w:r>
              <w:rPr>
                <w:rFonts w:ascii="GHEA Grapalat" w:hAnsi="GHEA Grapalat"/>
              </w:rPr>
              <w:t>второй</w:t>
            </w:r>
            <w:r w:rsidRPr="005F0459">
              <w:rPr>
                <w:rFonts w:ascii="GHEA Grapalat" w:hAnsi="GHEA Grapalat"/>
              </w:rPr>
              <w:t>)</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1.17.</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 xml:space="preserve">Устойчивость светильника </w:t>
            </w:r>
            <w:r w:rsidRPr="00B1505D">
              <w:rPr>
                <w:rFonts w:ascii="GHEA Grapalat" w:hAnsi="GHEA Grapalat"/>
                <w:lang w:val="hy-AM"/>
              </w:rPr>
              <w:lastRenderedPageBreak/>
              <w:t>к перенапряжению, не менее:</w:t>
            </w:r>
          </w:p>
        </w:tc>
        <w:tc>
          <w:tcPr>
            <w:tcW w:w="6350" w:type="dxa"/>
            <w:vAlign w:val="center"/>
          </w:tcPr>
          <w:p w:rsidR="00C56EFA" w:rsidRPr="00B1505D" w:rsidRDefault="00C56EFA" w:rsidP="00735476">
            <w:pPr>
              <w:rPr>
                <w:rFonts w:ascii="GHEA Grapalat" w:hAnsi="GHEA Grapalat"/>
              </w:rPr>
            </w:pPr>
            <w:r>
              <w:rPr>
                <w:rFonts w:ascii="GHEA Grapalat" w:hAnsi="GHEA Grapalat"/>
              </w:rPr>
              <w:lastRenderedPageBreak/>
              <w:t>Максимальное напряжение</w:t>
            </w:r>
            <w:r w:rsidRPr="005F0459">
              <w:rPr>
                <w:rFonts w:ascii="GHEA Grapalat" w:hAnsi="GHEA Grapalat"/>
                <w:lang w:val="hy-AM"/>
              </w:rPr>
              <w:t xml:space="preserve"> N/L - 10 </w:t>
            </w:r>
            <w:r>
              <w:rPr>
                <w:rFonts w:ascii="GHEA Grapalat" w:hAnsi="GHEA Grapalat"/>
              </w:rPr>
              <w:t>кВ</w:t>
            </w:r>
          </w:p>
          <w:p w:rsidR="00C56EFA" w:rsidRPr="005F0459" w:rsidRDefault="00C56EFA" w:rsidP="00735476">
            <w:pPr>
              <w:rPr>
                <w:rFonts w:ascii="GHEA Grapalat" w:hAnsi="GHEA Grapalat"/>
                <w:lang w:val="hy-AM"/>
              </w:rPr>
            </w:pPr>
            <w:r w:rsidRPr="005F0459">
              <w:rPr>
                <w:rFonts w:ascii="GHEA Grapalat" w:hAnsi="GHEA Grapalat"/>
                <w:lang w:val="hy-AM"/>
              </w:rPr>
              <w:lastRenderedPageBreak/>
              <w:t>I max ≥ 10 kA</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1.18.</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Дополнительные технические требования к блоку питания освещения:</w:t>
            </w:r>
          </w:p>
        </w:tc>
        <w:tc>
          <w:tcPr>
            <w:tcW w:w="6350" w:type="dxa"/>
            <w:vAlign w:val="center"/>
          </w:tcPr>
          <w:p w:rsidR="00C56EFA" w:rsidRPr="00B1505D" w:rsidRDefault="00C56EFA" w:rsidP="00735476">
            <w:pPr>
              <w:rPr>
                <w:rFonts w:ascii="GHEA Grapalat" w:hAnsi="GHEA Grapalat"/>
                <w:lang w:val="hy-AM"/>
              </w:rPr>
            </w:pPr>
            <w:r w:rsidRPr="00B1505D">
              <w:rPr>
                <w:rFonts w:ascii="GHEA Grapalat" w:hAnsi="GHEA Grapalat"/>
                <w:lang w:val="hy-AM"/>
              </w:rPr>
              <w:t>Узел должен:</w:t>
            </w:r>
          </w:p>
          <w:p w:rsidR="00C56EFA" w:rsidRPr="00B1505D" w:rsidRDefault="00C56EFA" w:rsidP="00735476">
            <w:pPr>
              <w:rPr>
                <w:rFonts w:ascii="GHEA Grapalat" w:hAnsi="GHEA Grapalat"/>
                <w:lang w:val="hy-AM"/>
              </w:rPr>
            </w:pPr>
            <w:r w:rsidRPr="00B1505D">
              <w:rPr>
                <w:rFonts w:ascii="GHEA Grapalat" w:hAnsi="GHEA Grapalat"/>
                <w:lang w:val="hy-AM"/>
              </w:rPr>
              <w:t>• Быть программируемым с возможностью управления выходным током;</w:t>
            </w:r>
          </w:p>
          <w:p w:rsidR="00C56EFA" w:rsidRPr="00B1505D" w:rsidRDefault="00C56EFA" w:rsidP="00735476">
            <w:pPr>
              <w:rPr>
                <w:rFonts w:ascii="GHEA Grapalat" w:hAnsi="GHEA Grapalat"/>
                <w:lang w:val="hy-AM"/>
              </w:rPr>
            </w:pPr>
            <w:r w:rsidRPr="00B1505D">
              <w:rPr>
                <w:rFonts w:ascii="GHEA Grapalat" w:hAnsi="GHEA Grapalat"/>
                <w:lang w:val="hy-AM"/>
              </w:rPr>
              <w:t>• Работа с протоколом управления DALI2;</w:t>
            </w:r>
          </w:p>
          <w:p w:rsidR="00C56EFA" w:rsidRPr="00B1505D" w:rsidRDefault="00C56EFA" w:rsidP="00735476">
            <w:pPr>
              <w:rPr>
                <w:rFonts w:ascii="GHEA Grapalat" w:hAnsi="GHEA Grapalat" w:cs="GHEA Grapalat"/>
                <w:lang w:val="hy-AM"/>
              </w:rPr>
            </w:pPr>
            <w:r w:rsidRPr="00B1505D">
              <w:rPr>
                <w:rFonts w:ascii="GHEA Grapalat" w:hAnsi="GHEA Grapalat"/>
                <w:lang w:val="hy-AM"/>
              </w:rPr>
              <w:t xml:space="preserve">• Иметь стандартное безинструментальное подключение </w:t>
            </w:r>
            <w:r w:rsidRPr="005F0459">
              <w:rPr>
                <w:rFonts w:ascii="GHEA Grapalat" w:hAnsi="GHEA Grapalat"/>
                <w:lang w:val="hy-AM"/>
              </w:rPr>
              <w:t xml:space="preserve">ZHAGA BOOK 18 </w:t>
            </w:r>
            <w:r w:rsidRPr="00B1505D">
              <w:rPr>
                <w:rFonts w:ascii="GHEA Grapalat" w:hAnsi="GHEA Grapalat"/>
                <w:lang w:val="hy-AM"/>
              </w:rPr>
              <w:t xml:space="preserve">и розетку с розеткой в </w:t>
            </w:r>
            <w:r w:rsidRPr="00B1505D">
              <w:rPr>
                <w:rFonts w:ascii="Cambria Math" w:hAnsi="Cambria Math" w:cs="Cambria Math"/>
                <w:lang w:val="hy-AM"/>
              </w:rPr>
              <w:t>​​</w:t>
            </w:r>
            <w:r w:rsidRPr="00B1505D">
              <w:rPr>
                <w:rFonts w:ascii="GHEA Grapalat" w:hAnsi="GHEA Grapalat" w:cs="GHEA Grapalat"/>
                <w:lang w:val="hy-AM"/>
              </w:rPr>
              <w:t>нижней части корпуса светильника;</w:t>
            </w:r>
          </w:p>
          <w:p w:rsidR="00C56EFA" w:rsidRPr="00B1505D" w:rsidRDefault="00C56EFA" w:rsidP="00735476">
            <w:pPr>
              <w:rPr>
                <w:rFonts w:ascii="GHEA Grapalat" w:hAnsi="GHEA Grapalat"/>
                <w:lang w:val="hy-AM"/>
              </w:rPr>
            </w:pPr>
            <w:r w:rsidRPr="00B1505D">
              <w:rPr>
                <w:rFonts w:ascii="GHEA Grapalat" w:hAnsi="GHEA Grapalat"/>
                <w:lang w:val="hy-AM"/>
              </w:rPr>
              <w:t xml:space="preserve">• Иметь сертификацию: консорциум D4i и </w:t>
            </w:r>
            <w:r w:rsidRPr="005F0459">
              <w:rPr>
                <w:rFonts w:ascii="GHEA Grapalat" w:hAnsi="GHEA Grapalat"/>
                <w:lang w:val="hy-AM"/>
              </w:rPr>
              <w:t>ZHAGA</w:t>
            </w:r>
          </w:p>
          <w:p w:rsidR="00C56EFA" w:rsidRPr="00B1505D" w:rsidRDefault="00C56EFA" w:rsidP="00735476">
            <w:pPr>
              <w:rPr>
                <w:rFonts w:ascii="GHEA Grapalat" w:hAnsi="GHEA Grapalat"/>
                <w:lang w:val="hy-AM"/>
              </w:rPr>
            </w:pPr>
            <w:r w:rsidRPr="00B1505D">
              <w:rPr>
                <w:rFonts w:ascii="GHEA Grapalat" w:hAnsi="GHEA Grapalat"/>
                <w:lang w:val="hy-AM"/>
              </w:rPr>
              <w:t xml:space="preserve">• Контактная розетка </w:t>
            </w:r>
            <w:r w:rsidRPr="005F0459">
              <w:rPr>
                <w:rFonts w:ascii="GHEA Grapalat" w:hAnsi="GHEA Grapalat"/>
                <w:lang w:val="hy-AM"/>
              </w:rPr>
              <w:t>ZHAGA</w:t>
            </w:r>
            <w:r>
              <w:rPr>
                <w:rFonts w:ascii="GHEA Grapalat" w:hAnsi="GHEA Grapalat"/>
              </w:rPr>
              <w:t xml:space="preserve"> </w:t>
            </w:r>
            <w:r w:rsidRPr="00B1505D">
              <w:rPr>
                <w:rFonts w:ascii="GHEA Grapalat" w:hAnsi="GHEA Grapalat"/>
                <w:lang w:val="hy-AM"/>
              </w:rPr>
              <w:t>должна позволить в дальнейшем оборудовать светильник оборудованием системы управления и датчиками.</w:t>
            </w:r>
          </w:p>
          <w:p w:rsidR="00C56EFA" w:rsidRPr="00B1505D" w:rsidRDefault="00C56EFA" w:rsidP="00735476">
            <w:pPr>
              <w:rPr>
                <w:rFonts w:ascii="GHEA Grapalat" w:hAnsi="GHEA Grapalat"/>
                <w:lang w:val="hy-AM"/>
              </w:rPr>
            </w:pPr>
            <w:r w:rsidRPr="00B1505D">
              <w:rPr>
                <w:rFonts w:ascii="GHEA Grapalat" w:hAnsi="GHEA Grapalat"/>
                <w:lang w:val="hy-AM"/>
              </w:rPr>
              <w:t>• Перед установкой узел необходимо подключить в режиме автоматического затемнения в полночь;</w:t>
            </w:r>
          </w:p>
          <w:p w:rsidR="00C56EFA" w:rsidRPr="00B1505D" w:rsidRDefault="00C56EFA" w:rsidP="00735476">
            <w:pPr>
              <w:rPr>
                <w:rFonts w:ascii="GHEA Grapalat" w:hAnsi="GHEA Grapalat"/>
                <w:lang w:val="hy-AM"/>
              </w:rPr>
            </w:pPr>
            <w:r w:rsidRPr="00B1505D">
              <w:rPr>
                <w:rFonts w:ascii="GHEA Grapalat" w:hAnsi="GHEA Grapalat"/>
                <w:lang w:val="hy-AM"/>
              </w:rPr>
              <w:t>• Узел должен обеспечивать децентрализованное звездообразное затемнение как минимум с 5 различными уровнями освещенности.</w:t>
            </w:r>
          </w:p>
          <w:p w:rsidR="00C56EFA" w:rsidRPr="005F0459" w:rsidRDefault="00C56EFA" w:rsidP="00735476">
            <w:pPr>
              <w:pStyle w:val="ListParagraph"/>
              <w:spacing w:after="160" w:line="259" w:lineRule="auto"/>
              <w:ind w:left="317"/>
              <w:rPr>
                <w:rFonts w:ascii="GHEA Grapalat" w:hAnsi="GHEA Grapalat"/>
                <w:lang w:val="hy-AM"/>
              </w:rPr>
            </w:pPr>
            <w:r w:rsidRPr="00B1505D">
              <w:rPr>
                <w:rFonts w:ascii="GHEA Grapalat" w:hAnsi="GHEA Grapalat"/>
                <w:lang w:val="hy-AM"/>
              </w:rPr>
              <w:t>• Узел должен иметь возможность перепрограммирования при необходимости.</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1.19.</w:t>
            </w:r>
          </w:p>
        </w:tc>
        <w:tc>
          <w:tcPr>
            <w:tcW w:w="3119" w:type="dxa"/>
            <w:gridSpan w:val="2"/>
            <w:vAlign w:val="center"/>
          </w:tcPr>
          <w:p w:rsidR="00C56EFA" w:rsidRPr="005F0459" w:rsidRDefault="00C56EFA" w:rsidP="00735476">
            <w:pPr>
              <w:rPr>
                <w:rFonts w:ascii="GHEA Grapalat" w:hAnsi="GHEA Grapalat"/>
                <w:lang w:val="hy-AM"/>
              </w:rPr>
            </w:pPr>
            <w:r w:rsidRPr="005F7F41">
              <w:rPr>
                <w:rFonts w:ascii="GHEA Grapalat" w:hAnsi="GHEA Grapalat"/>
                <w:lang w:val="hy-AM"/>
              </w:rPr>
              <w:t>Гарантийный срок светильника, не менее:</w:t>
            </w:r>
          </w:p>
        </w:tc>
        <w:tc>
          <w:tcPr>
            <w:tcW w:w="6350" w:type="dxa"/>
            <w:vAlign w:val="center"/>
          </w:tcPr>
          <w:p w:rsidR="00C56EFA" w:rsidRPr="005F7F41" w:rsidRDefault="00C56EFA" w:rsidP="00735476">
            <w:pPr>
              <w:rPr>
                <w:rFonts w:ascii="GHEA Grapalat" w:hAnsi="GHEA Grapalat"/>
              </w:rPr>
            </w:pPr>
            <w:r w:rsidRPr="005F0459">
              <w:rPr>
                <w:rFonts w:ascii="GHEA Grapalat" w:hAnsi="GHEA Grapalat"/>
                <w:lang w:val="hy-AM"/>
              </w:rPr>
              <w:t>5</w:t>
            </w:r>
            <w:r>
              <w:rPr>
                <w:rFonts w:ascii="GHEA Grapalat" w:hAnsi="GHEA Grapalat"/>
              </w:rPr>
              <w:t xml:space="preserve"> лет</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w:t>
            </w:r>
          </w:p>
        </w:tc>
        <w:tc>
          <w:tcPr>
            <w:tcW w:w="9469" w:type="dxa"/>
            <w:gridSpan w:val="3"/>
            <w:vAlign w:val="center"/>
          </w:tcPr>
          <w:p w:rsidR="00C56EFA" w:rsidRPr="005F0459" w:rsidRDefault="00C56EFA" w:rsidP="00735476">
            <w:pPr>
              <w:rPr>
                <w:rFonts w:ascii="GHEA Grapalat" w:hAnsi="GHEA Grapalat"/>
                <w:lang w:val="hy-AM"/>
              </w:rPr>
            </w:pPr>
            <w:r w:rsidRPr="00FA7264">
              <w:rPr>
                <w:rFonts w:ascii="GHEA Grapalat" w:hAnsi="GHEA Grapalat"/>
                <w:lang w:val="hy-AM"/>
              </w:rPr>
              <w:t>Другие требования и необходимые документы</w:t>
            </w:r>
          </w:p>
        </w:tc>
      </w:tr>
      <w:tr w:rsidR="00C56EFA" w:rsidRPr="00BD39D8"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w:t>
            </w:r>
          </w:p>
        </w:tc>
        <w:tc>
          <w:tcPr>
            <w:tcW w:w="9469" w:type="dxa"/>
            <w:gridSpan w:val="3"/>
            <w:vAlign w:val="center"/>
          </w:tcPr>
          <w:p w:rsidR="00C56EFA" w:rsidRDefault="00C56EFA" w:rsidP="00735476">
            <w:pPr>
              <w:rPr>
                <w:rFonts w:ascii="GHEA Grapalat" w:hAnsi="GHEA Grapalat"/>
              </w:rPr>
            </w:pPr>
            <w:r w:rsidRPr="000E753A">
              <w:rPr>
                <w:rFonts w:ascii="GHEA Grapalat" w:hAnsi="GHEA Grapalat"/>
                <w:lang w:val="hy-AM"/>
              </w:rPr>
              <w:t>Сертификат ENEC или эквивалентный сертификат, выданный аккредитованным органом, который занимается оценкой соответствия и подтверждает соответствие следующим соответствующим стандартам:</w:t>
            </w:r>
          </w:p>
          <w:p w:rsidR="00C56EFA" w:rsidRPr="005F0459" w:rsidRDefault="00C56EFA" w:rsidP="00735476">
            <w:pPr>
              <w:rPr>
                <w:rFonts w:ascii="GHEA Grapalat" w:hAnsi="GHEA Grapalat"/>
                <w:lang w:val="hy-AM"/>
              </w:rPr>
            </w:pPr>
            <w:r w:rsidRPr="005F0459">
              <w:rPr>
                <w:rFonts w:ascii="GHEA Grapalat" w:hAnsi="GHEA Grapalat"/>
                <w:lang w:val="hy-AM"/>
              </w:rPr>
              <w:t>- EN 62031</w:t>
            </w:r>
          </w:p>
          <w:p w:rsidR="00C56EFA" w:rsidRPr="005F0459" w:rsidRDefault="00C56EFA" w:rsidP="00735476">
            <w:pPr>
              <w:rPr>
                <w:rFonts w:ascii="GHEA Grapalat" w:hAnsi="GHEA Grapalat"/>
                <w:lang w:val="hy-AM"/>
              </w:rPr>
            </w:pPr>
            <w:r w:rsidRPr="005F0459">
              <w:rPr>
                <w:rFonts w:ascii="GHEA Grapalat" w:hAnsi="GHEA Grapalat"/>
                <w:lang w:val="hy-AM"/>
              </w:rPr>
              <w:t>- EN 62471</w:t>
            </w:r>
          </w:p>
          <w:p w:rsidR="00C56EFA" w:rsidRPr="005F0459" w:rsidRDefault="00C56EFA" w:rsidP="00735476">
            <w:pPr>
              <w:rPr>
                <w:rFonts w:ascii="GHEA Grapalat" w:hAnsi="GHEA Grapalat"/>
                <w:lang w:val="hy-AM"/>
              </w:rPr>
            </w:pPr>
            <w:r w:rsidRPr="005F0459">
              <w:rPr>
                <w:rFonts w:ascii="GHEA Grapalat" w:hAnsi="GHEA Grapalat"/>
                <w:lang w:val="hy-AM"/>
              </w:rPr>
              <w:t>- EN 60598-1 + A11</w:t>
            </w:r>
          </w:p>
          <w:p w:rsidR="00C56EFA" w:rsidRPr="005F0459" w:rsidRDefault="00C56EFA" w:rsidP="00735476">
            <w:pPr>
              <w:rPr>
                <w:rFonts w:ascii="GHEA Grapalat" w:hAnsi="GHEA Grapalat"/>
                <w:lang w:val="hy-AM"/>
              </w:rPr>
            </w:pPr>
            <w:r w:rsidRPr="005F0459">
              <w:rPr>
                <w:rFonts w:ascii="GHEA Grapalat" w:hAnsi="GHEA Grapalat"/>
                <w:lang w:val="hy-AM"/>
              </w:rPr>
              <w:t>- EN 60598-2-3 + A1</w:t>
            </w:r>
          </w:p>
        </w:tc>
      </w:tr>
      <w:tr w:rsidR="00C56EFA" w:rsidRPr="005554EC"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2.2.</w:t>
            </w:r>
          </w:p>
        </w:tc>
        <w:tc>
          <w:tcPr>
            <w:tcW w:w="9469" w:type="dxa"/>
            <w:gridSpan w:val="3"/>
            <w:vAlign w:val="center"/>
          </w:tcPr>
          <w:p w:rsidR="00C56EFA" w:rsidRPr="005F0459" w:rsidRDefault="00C56EFA" w:rsidP="00735476">
            <w:pPr>
              <w:rPr>
                <w:rFonts w:ascii="GHEA Grapalat" w:hAnsi="GHEA Grapalat"/>
                <w:lang w:val="hy-AM"/>
              </w:rPr>
            </w:pPr>
            <w:r w:rsidRPr="005554EC">
              <w:rPr>
                <w:rFonts w:ascii="GHEA Grapalat" w:hAnsi="GHEA Grapalat"/>
                <w:lang w:val="hy-AM"/>
              </w:rPr>
              <w:t>Сертификат ENEC PLUS или эквивалентный сертификат, выданный аккредитованным органом, который занимается оценкой соответствия и удостоверяет соответствие следующим соответствующим стандартам:</w:t>
            </w:r>
            <w:r w:rsidRPr="005F0459">
              <w:rPr>
                <w:rFonts w:ascii="GHEA Grapalat" w:hAnsi="GHEA Grapalat"/>
                <w:lang w:val="hy-AM"/>
              </w:rPr>
              <w:t>- IEC 62717</w:t>
            </w:r>
          </w:p>
          <w:p w:rsidR="00C56EFA" w:rsidRPr="005F0459" w:rsidRDefault="00C56EFA" w:rsidP="00735476">
            <w:pPr>
              <w:rPr>
                <w:rFonts w:ascii="GHEA Grapalat" w:hAnsi="GHEA Grapalat"/>
                <w:lang w:val="hy-AM"/>
              </w:rPr>
            </w:pPr>
            <w:r w:rsidRPr="005F0459">
              <w:rPr>
                <w:rFonts w:ascii="GHEA Grapalat" w:hAnsi="GHEA Grapalat"/>
                <w:lang w:val="hy-AM"/>
              </w:rPr>
              <w:t>- IEC 62722-1</w:t>
            </w:r>
          </w:p>
          <w:p w:rsidR="00C56EFA" w:rsidRPr="005F0459" w:rsidRDefault="00C56EFA" w:rsidP="00735476">
            <w:pPr>
              <w:rPr>
                <w:rFonts w:ascii="GHEA Grapalat" w:hAnsi="GHEA Grapalat"/>
                <w:lang w:val="hy-AM"/>
              </w:rPr>
            </w:pPr>
            <w:r w:rsidRPr="005F0459">
              <w:rPr>
                <w:rFonts w:ascii="GHEA Grapalat" w:hAnsi="GHEA Grapalat"/>
                <w:lang w:val="hy-AM"/>
              </w:rPr>
              <w:t>- IEC 62722-2-1</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2.3.</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IP (коэффициент защиты от проникновения),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2.4.</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ИК (коэффициент механического сопротивления),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2.5.</w:t>
            </w:r>
          </w:p>
        </w:tc>
        <w:tc>
          <w:tcPr>
            <w:tcW w:w="9469" w:type="dxa"/>
            <w:gridSpan w:val="3"/>
            <w:vAlign w:val="center"/>
          </w:tcPr>
          <w:p w:rsidR="00C56EFA" w:rsidRPr="008B64E3" w:rsidRDefault="00C56EFA" w:rsidP="00735476">
            <w:pPr>
              <w:rPr>
                <w:rFonts w:ascii="GHEA Grapalat" w:hAnsi="GHEA Grapalat"/>
                <w:lang w:val="hy-AM"/>
              </w:rPr>
            </w:pPr>
            <w:r w:rsidRPr="004C4C5D">
              <w:rPr>
                <w:rFonts w:ascii="GHEA Grapalat" w:hAnsi="GHEA Grapalat"/>
                <w:lang w:val="hy-AM"/>
              </w:rPr>
              <w:t xml:space="preserve">Подтверждение соответствия требованиям фотобиологической безопасности отчетом об испытаниях фотобиологической безопасности, выданным органом по оценке соответствия, аккредитованным по стандарту ISO 17025 (проверено в </w:t>
            </w:r>
            <w:r w:rsidRPr="004C4C5D">
              <w:rPr>
                <w:rFonts w:ascii="GHEA Grapalat" w:hAnsi="GHEA Grapalat"/>
                <w:lang w:val="hy-AM"/>
              </w:rPr>
              <w:lastRenderedPageBreak/>
              <w:t>соответствии с IEC TR 62778 или его эквивалентом). Протокол испытаний должен быть составлен только для одного светильника с наибольшей мощностью. Не выше 1-й группы риска.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2.6.</w:t>
            </w:r>
          </w:p>
        </w:tc>
        <w:tc>
          <w:tcPr>
            <w:tcW w:w="9469" w:type="dxa"/>
            <w:gridSpan w:val="3"/>
            <w:vAlign w:val="center"/>
          </w:tcPr>
          <w:p w:rsidR="00C56EFA" w:rsidRPr="00BF5B4A" w:rsidRDefault="00C56EFA" w:rsidP="00735476">
            <w:pPr>
              <w:rPr>
                <w:rFonts w:ascii="GHEA Grapalat" w:hAnsi="GHEA Grapalat"/>
                <w:lang w:val="hy-AM"/>
              </w:rPr>
            </w:pPr>
            <w:r w:rsidRPr="004C4C5D">
              <w:rPr>
                <w:rFonts w:ascii="GHEA Grapalat" w:hAnsi="GHEA Grapalat"/>
                <w:lang w:val="hy-AM"/>
              </w:rPr>
              <w:t>Рекомендуемые протоколы фотометрических испытаний светильника LM-79-19 и файлы в электронном формате LTD или IES (для всех конфигураций светильников, используемых в фотометрических расчетах), выданные аккредитованным органом по оценке соответствия ISO 17025 и подготовленные в соответствии с EN 13032-4 или его эквивалентом.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2.7.</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Протокол испытаний TM-21 (или эквивалент) предлагаемого светильника, выданный органом по оценке соответствия, аккредитованным по стандарту ISO 17025 (для всех предлагаемых конфигураций светильников)</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2.8.</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Запасные части к светильнику должны быть в наличии не менее 10 лет с момента покупки, что должно быть подтверждено сертификатом, выданным производителем.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2.9.</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Необходимо предоставить: Сертификат светильника ZHAGA Book18, выданный Консорциумом ZHAGA на совместимость светильника с соответствующими системами управления освещением Zhaga D4i.</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2.10.</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Отчет LM-80, выпущенный производителем светодиодов (светоизлучающих диодов), основан на 17 000 часах испытаний светодиода, используемого в осветительном приборе.</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Pr>
                <w:rFonts w:ascii="GHEA Grapalat" w:hAnsi="GHEA Grapalat"/>
                <w:lang w:val="hy-AM"/>
              </w:rPr>
              <w:t>2.11.</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Необходимо предоставить техническую спецификацию, предоставленную производителем блока питания, используемого в светильнике.</w:t>
            </w:r>
          </w:p>
        </w:tc>
      </w:tr>
      <w:tr w:rsidR="00C56EFA" w:rsidRPr="00734D76" w:rsidTr="00735476">
        <w:tc>
          <w:tcPr>
            <w:tcW w:w="704" w:type="dxa"/>
            <w:vAlign w:val="center"/>
          </w:tcPr>
          <w:p w:rsidR="00C56EFA" w:rsidRPr="001D335A" w:rsidRDefault="00C56EFA" w:rsidP="00735476">
            <w:pPr>
              <w:rPr>
                <w:rFonts w:ascii="GHEA Grapalat" w:hAnsi="GHEA Grapalat"/>
              </w:rPr>
            </w:pPr>
            <w:r>
              <w:rPr>
                <w:rFonts w:ascii="GHEA Grapalat" w:hAnsi="GHEA Grapalat"/>
              </w:rPr>
              <w:t>2.12</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r w:rsidR="00C56EFA" w:rsidRPr="00734D76" w:rsidTr="00735476">
        <w:tc>
          <w:tcPr>
            <w:tcW w:w="704" w:type="dxa"/>
            <w:vAlign w:val="center"/>
          </w:tcPr>
          <w:p w:rsidR="00C56EFA" w:rsidRPr="001D335A" w:rsidRDefault="00C56EFA" w:rsidP="00735476">
            <w:pPr>
              <w:rPr>
                <w:rFonts w:ascii="GHEA Grapalat" w:hAnsi="GHEA Grapalat"/>
              </w:rPr>
            </w:pPr>
            <w:r>
              <w:rPr>
                <w:rFonts w:ascii="GHEA Grapalat" w:hAnsi="GHEA Grapalat"/>
              </w:rPr>
              <w:t>2.13</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Продавец вместе с поставленным товаром представляет</w:t>
            </w:r>
            <w:r>
              <w:rPr>
                <w:rFonts w:ascii="GHEA Grapalat" w:hAnsi="GHEA Grapalat"/>
                <w:lang w:val="hy-AM"/>
              </w:rPr>
              <w:t xml:space="preserve">  гарантийный талон.</w:t>
            </w:r>
          </w:p>
        </w:tc>
      </w:tr>
    </w:tbl>
    <w:p w:rsidR="00C56EFA" w:rsidRDefault="00C56EF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C56EFA" w:rsidRPr="008E0F15" w:rsidRDefault="00C56EFA" w:rsidP="00FB4847">
      <w:pPr>
        <w:pStyle w:val="ListParagraph"/>
        <w:numPr>
          <w:ilvl w:val="0"/>
          <w:numId w:val="12"/>
        </w:numPr>
        <w:spacing w:after="160" w:line="259" w:lineRule="auto"/>
        <w:contextualSpacing/>
        <w:rPr>
          <w:rFonts w:ascii="GHEA Grapalat" w:hAnsi="GHEA Grapalat"/>
          <w:b/>
          <w:sz w:val="22"/>
          <w:lang w:val="hy-AM"/>
        </w:rPr>
      </w:pPr>
      <w:r>
        <w:rPr>
          <w:rFonts w:ascii="GHEA Grapalat" w:hAnsi="GHEA Grapalat"/>
          <w:b/>
          <w:sz w:val="22"/>
        </w:rPr>
        <w:lastRenderedPageBreak/>
        <w:t>3-й</w:t>
      </w:r>
      <w:r w:rsidRPr="008E0F15">
        <w:rPr>
          <w:rFonts w:ascii="GHEA Grapalat" w:hAnsi="GHEA Grapalat"/>
          <w:b/>
          <w:sz w:val="22"/>
        </w:rPr>
        <w:t xml:space="preserve">  ЛОТ  Светильник LED </w:t>
      </w:r>
      <w:r w:rsidRPr="008E0F15">
        <w:rPr>
          <w:rFonts w:ascii="GHEA Grapalat" w:hAnsi="GHEA Grapalat"/>
        </w:rPr>
        <w:t>( не менее 2</w:t>
      </w:r>
      <w:r>
        <w:rPr>
          <w:rFonts w:ascii="GHEA Grapalat" w:hAnsi="GHEA Grapalat"/>
        </w:rPr>
        <w:t>7</w:t>
      </w:r>
      <w:r w:rsidRPr="008E0F15">
        <w:rPr>
          <w:rFonts w:ascii="GHEA Grapalat" w:hAnsi="GHEA Grapalat"/>
        </w:rPr>
        <w:t xml:space="preserve"> 000 </w:t>
      </w:r>
      <w:r w:rsidRPr="00734D76">
        <w:rPr>
          <w:rFonts w:ascii="GHEA Grapalat" w:hAnsi="GHEA Grapalat"/>
          <w:lang w:val="hy-AM"/>
        </w:rPr>
        <w:t>люмен</w:t>
      </w:r>
      <w:r>
        <w:rPr>
          <w:rFonts w:ascii="GHEA Grapalat" w:hAnsi="GHEA Grapalat"/>
        </w:rPr>
        <w:t>)</w:t>
      </w:r>
    </w:p>
    <w:p w:rsidR="00C56EFA" w:rsidRPr="008E0F15" w:rsidRDefault="00C56EFA" w:rsidP="00C56EFA">
      <w:pPr>
        <w:rPr>
          <w:rFonts w:ascii="GHEA Grapalat" w:hAnsi="GHEA Grapalat"/>
          <w:b/>
          <w:sz w:val="22"/>
        </w:rPr>
      </w:pPr>
      <w:r w:rsidRPr="008E0F15">
        <w:rPr>
          <w:rFonts w:ascii="GHEA Grapalat" w:hAnsi="GHEA Grapalat"/>
          <w:b/>
          <w:sz w:val="22"/>
        </w:rPr>
        <w:t xml:space="preserve">Характеристики LED </w:t>
      </w:r>
      <w:r>
        <w:rPr>
          <w:rFonts w:ascii="GHEA Grapalat" w:hAnsi="GHEA Grapalat"/>
          <w:b/>
          <w:sz w:val="22"/>
        </w:rPr>
        <w:t>Светильника</w:t>
      </w:r>
    </w:p>
    <w:p w:rsidR="00C56EFA" w:rsidRPr="008E0F15" w:rsidRDefault="00C56EFA" w:rsidP="00C56EFA">
      <w:pPr>
        <w:tabs>
          <w:tab w:val="left" w:pos="3990"/>
        </w:tabs>
        <w:rPr>
          <w:rFonts w:ascii="GHEA Grapalat" w:hAnsi="GHEA Grapalat"/>
          <w:b/>
          <w:sz w:val="22"/>
        </w:rPr>
      </w:pPr>
    </w:p>
    <w:tbl>
      <w:tblPr>
        <w:tblStyle w:val="TableGrid"/>
        <w:tblW w:w="0" w:type="auto"/>
        <w:tblLayout w:type="fixed"/>
        <w:tblLook w:val="04A0" w:firstRow="1" w:lastRow="0" w:firstColumn="1" w:lastColumn="0" w:noHBand="0" w:noVBand="1"/>
      </w:tblPr>
      <w:tblGrid>
        <w:gridCol w:w="704"/>
        <w:gridCol w:w="3090"/>
        <w:gridCol w:w="29"/>
        <w:gridCol w:w="6350"/>
      </w:tblGrid>
      <w:tr w:rsidR="00C56EFA" w:rsidRPr="00734D76" w:rsidTr="00735476">
        <w:tc>
          <w:tcPr>
            <w:tcW w:w="704" w:type="dxa"/>
            <w:vAlign w:val="center"/>
          </w:tcPr>
          <w:p w:rsidR="00C56EFA" w:rsidRPr="00734D76" w:rsidRDefault="00C56EFA" w:rsidP="00735476">
            <w:pPr>
              <w:jc w:val="center"/>
              <w:rPr>
                <w:rFonts w:ascii="GHEA Grapalat" w:hAnsi="GHEA Grapalat"/>
              </w:rPr>
            </w:pPr>
          </w:p>
        </w:tc>
        <w:tc>
          <w:tcPr>
            <w:tcW w:w="3090" w:type="dxa"/>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 xml:space="preserve">Требуемая светоотдача: </w:t>
            </w:r>
            <w:r>
              <w:rPr>
                <w:rFonts w:ascii="GHEA Grapalat" w:hAnsi="GHEA Grapalat"/>
              </w:rPr>
              <w:t>не менее</w:t>
            </w:r>
            <w:r w:rsidRPr="00734D76">
              <w:rPr>
                <w:rFonts w:ascii="GHEA Grapalat" w:hAnsi="GHEA Grapalat"/>
                <w:lang w:val="hy-AM"/>
              </w:rPr>
              <w:t xml:space="preserve"> люмен</w:t>
            </w:r>
          </w:p>
        </w:tc>
        <w:tc>
          <w:tcPr>
            <w:tcW w:w="6379" w:type="dxa"/>
            <w:gridSpan w:val="2"/>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Кривая распределения необходимой силы света</w:t>
            </w:r>
          </w:p>
        </w:tc>
      </w:tr>
      <w:tr w:rsidR="00C56EFA" w:rsidRPr="005F0459" w:rsidTr="00735476">
        <w:trPr>
          <w:trHeight w:val="5030"/>
        </w:trPr>
        <w:tc>
          <w:tcPr>
            <w:tcW w:w="704" w:type="dxa"/>
            <w:vAlign w:val="center"/>
          </w:tcPr>
          <w:p w:rsidR="00C56EFA" w:rsidRPr="005F0459" w:rsidRDefault="00C56EFA" w:rsidP="00735476">
            <w:pPr>
              <w:jc w:val="center"/>
              <w:rPr>
                <w:rFonts w:ascii="GHEA Grapalat" w:hAnsi="GHEA Grapalat"/>
                <w:lang w:val="hy-AM"/>
              </w:rPr>
            </w:pPr>
            <w:r w:rsidRPr="005F0459">
              <w:rPr>
                <w:rFonts w:ascii="GHEA Grapalat" w:hAnsi="GHEA Grapalat"/>
                <w:lang w:val="hy-AM"/>
              </w:rPr>
              <w:t>1</w:t>
            </w:r>
          </w:p>
        </w:tc>
        <w:tc>
          <w:tcPr>
            <w:tcW w:w="3090" w:type="dxa"/>
            <w:vAlign w:val="center"/>
          </w:tcPr>
          <w:p w:rsidR="00C56EFA" w:rsidRPr="005F0459" w:rsidRDefault="00C56EFA" w:rsidP="00735476">
            <w:pPr>
              <w:jc w:val="center"/>
              <w:rPr>
                <w:rFonts w:ascii="GHEA Grapalat" w:hAnsi="GHEA Grapalat"/>
              </w:rPr>
            </w:pPr>
            <w:r w:rsidRPr="005F0459">
              <w:rPr>
                <w:rFonts w:ascii="GHEA Grapalat" w:hAnsi="GHEA Grapalat"/>
              </w:rPr>
              <w:t>2</w:t>
            </w:r>
            <w:r>
              <w:rPr>
                <w:rFonts w:ascii="GHEA Grapalat" w:hAnsi="GHEA Grapalat"/>
              </w:rPr>
              <w:t>7</w:t>
            </w:r>
            <w:r w:rsidRPr="005F0459">
              <w:rPr>
                <w:rFonts w:ascii="GHEA Grapalat" w:hAnsi="GHEA Grapalat"/>
              </w:rPr>
              <w:t xml:space="preserve"> 000</w:t>
            </w:r>
          </w:p>
        </w:tc>
        <w:tc>
          <w:tcPr>
            <w:tcW w:w="6379" w:type="dxa"/>
            <w:gridSpan w:val="2"/>
            <w:vAlign w:val="center"/>
          </w:tcPr>
          <w:p w:rsidR="00C56EFA" w:rsidRPr="005F0459" w:rsidRDefault="00C56EFA" w:rsidP="00735476">
            <w:pPr>
              <w:jc w:val="center"/>
              <w:rPr>
                <w:rFonts w:ascii="GHEA Grapalat" w:hAnsi="GHEA Grapalat"/>
                <w:lang w:val="hy-AM"/>
              </w:rPr>
            </w:pPr>
            <w:r w:rsidRPr="005F0459">
              <w:rPr>
                <w:rFonts w:ascii="GHEA Grapalat" w:hAnsi="GHEA Grapalat"/>
                <w:noProof/>
                <w:lang w:val="en-US" w:eastAsia="en-US" w:bidi="ar-SA"/>
              </w:rPr>
              <w:drawing>
                <wp:inline distT="0" distB="0" distL="0" distR="0" wp14:anchorId="4C5D0B19" wp14:editId="287FADBA">
                  <wp:extent cx="2854235" cy="2543175"/>
                  <wp:effectExtent l="0" t="0" r="0" b="0"/>
                  <wp:docPr id="16" name="Picture 1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pic:cNvPr>
                          <pic:cNvPicPr>
                            <a:picLocks noChangeAspect="1"/>
                          </pic:cNvPicPr>
                        </pic:nvPicPr>
                        <pic:blipFill>
                          <a:blip r:embed="rId13"/>
                          <a:stretch>
                            <a:fillRect/>
                          </a:stretch>
                        </pic:blipFill>
                        <pic:spPr>
                          <a:xfrm>
                            <a:off x="0" y="0"/>
                            <a:ext cx="2876753" cy="2563239"/>
                          </a:xfrm>
                          <a:prstGeom prst="rect">
                            <a:avLst/>
                          </a:prstGeom>
                        </pic:spPr>
                      </pic:pic>
                    </a:graphicData>
                  </a:graphic>
                </wp:inline>
              </w:drawing>
            </w:r>
          </w:p>
        </w:tc>
      </w:tr>
      <w:tr w:rsidR="00C56EFA" w:rsidRPr="005F0459" w:rsidTr="00735476">
        <w:trPr>
          <w:trHeight w:val="535"/>
        </w:trPr>
        <w:tc>
          <w:tcPr>
            <w:tcW w:w="704" w:type="dxa"/>
            <w:vAlign w:val="center"/>
          </w:tcPr>
          <w:p w:rsidR="00C56EFA" w:rsidRPr="005F0459" w:rsidRDefault="00C56EFA" w:rsidP="00735476">
            <w:pPr>
              <w:jc w:val="center"/>
              <w:rPr>
                <w:rFonts w:ascii="GHEA Grapalat" w:hAnsi="GHEA Grapalat"/>
                <w:lang w:val="hy-AM"/>
              </w:rPr>
            </w:pPr>
          </w:p>
        </w:tc>
        <w:tc>
          <w:tcPr>
            <w:tcW w:w="3090" w:type="dxa"/>
            <w:vAlign w:val="center"/>
          </w:tcPr>
          <w:p w:rsidR="00C56EFA" w:rsidRPr="00D85941" w:rsidRDefault="00C56EFA" w:rsidP="00735476">
            <w:pPr>
              <w:rPr>
                <w:rFonts w:ascii="GHEA Grapalat" w:hAnsi="GHEA Grapalat"/>
              </w:rPr>
            </w:pPr>
            <w:r w:rsidRPr="00D85941">
              <w:rPr>
                <w:rFonts w:ascii="GHEA Grapalat" w:hAnsi="GHEA Grapalat"/>
              </w:rPr>
              <w:t>Требуемый товарный знак</w:t>
            </w:r>
          </w:p>
        </w:tc>
        <w:tc>
          <w:tcPr>
            <w:tcW w:w="6379" w:type="dxa"/>
            <w:gridSpan w:val="2"/>
            <w:vAlign w:val="center"/>
          </w:tcPr>
          <w:p w:rsidR="00C56EFA" w:rsidRPr="00D85941" w:rsidRDefault="00C56EFA" w:rsidP="00735476">
            <w:pPr>
              <w:rPr>
                <w:rFonts w:ascii="GHEA Grapalat" w:hAnsi="GHEA Grapalat"/>
                <w:noProof/>
              </w:rPr>
            </w:pPr>
            <w:r w:rsidRPr="00D85941">
              <w:rPr>
                <w:rFonts w:ascii="GHEA Grapalat" w:hAnsi="GHEA Grapalat"/>
                <w:b/>
                <w:lang w:val="hy-AM"/>
              </w:rPr>
              <w:t>S</w:t>
            </w:r>
            <w:r w:rsidRPr="00D85941">
              <w:rPr>
                <w:rFonts w:ascii="GHEA Grapalat" w:hAnsi="GHEA Grapalat"/>
                <w:b/>
              </w:rPr>
              <w:t>CHREDER</w:t>
            </w:r>
            <w:r w:rsidRPr="00D85941">
              <w:rPr>
                <w:rFonts w:ascii="GHEA Grapalat" w:hAnsi="GHEA Grapalat"/>
                <w:b/>
                <w:noProof/>
              </w:rPr>
              <w:t xml:space="preserve"> товарный знак или эквивалентный VIZULO, PHILIPS товарный знак</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w:t>
            </w:r>
          </w:p>
        </w:tc>
        <w:tc>
          <w:tcPr>
            <w:tcW w:w="9469" w:type="dxa"/>
            <w:gridSpan w:val="3"/>
            <w:vAlign w:val="center"/>
          </w:tcPr>
          <w:p w:rsidR="00C56EFA" w:rsidRPr="00BE7572" w:rsidRDefault="00C56EFA" w:rsidP="00735476">
            <w:pPr>
              <w:rPr>
                <w:rFonts w:ascii="GHEA Grapalat" w:hAnsi="GHEA Grapalat"/>
              </w:rPr>
            </w:pPr>
            <w:r>
              <w:rPr>
                <w:rFonts w:ascii="GHEA Grapalat" w:hAnsi="GHEA Grapalat"/>
              </w:rPr>
              <w:t>Технические требования</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w:t>
            </w:r>
          </w:p>
        </w:tc>
        <w:tc>
          <w:tcPr>
            <w:tcW w:w="3119" w:type="dxa"/>
            <w:gridSpan w:val="2"/>
            <w:vAlign w:val="center"/>
          </w:tcPr>
          <w:p w:rsidR="00C56EFA" w:rsidRPr="00BE7572" w:rsidRDefault="00C56EFA" w:rsidP="00735476">
            <w:pPr>
              <w:rPr>
                <w:rFonts w:ascii="GHEA Grapalat" w:hAnsi="GHEA Grapalat"/>
              </w:rPr>
            </w:pPr>
            <w:r w:rsidRPr="00BE7572">
              <w:rPr>
                <w:rFonts w:ascii="GHEA Grapalat" w:hAnsi="GHEA Grapalat"/>
                <w:lang w:val="hy-AM"/>
              </w:rPr>
              <w:t>Структура светильника:</w:t>
            </w:r>
          </w:p>
        </w:tc>
        <w:tc>
          <w:tcPr>
            <w:tcW w:w="6350" w:type="dxa"/>
            <w:vAlign w:val="center"/>
          </w:tcPr>
          <w:p w:rsidR="00C56EFA" w:rsidRPr="00BE7572" w:rsidRDefault="00C56EFA" w:rsidP="00735476">
            <w:pPr>
              <w:rPr>
                <w:rFonts w:ascii="GHEA Grapalat" w:hAnsi="GHEA Grapalat"/>
              </w:rPr>
            </w:pPr>
            <w:r>
              <w:rPr>
                <w:rFonts w:ascii="GHEA Grapalat" w:hAnsi="GHEA Grapalat"/>
              </w:rPr>
              <w:t>Уличный светильник внешнего монтажа</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1.2.</w:t>
            </w:r>
          </w:p>
        </w:tc>
        <w:tc>
          <w:tcPr>
            <w:tcW w:w="3119" w:type="dxa"/>
            <w:gridSpan w:val="2"/>
            <w:vAlign w:val="center"/>
          </w:tcPr>
          <w:p w:rsidR="00C56EFA" w:rsidRPr="00BE7572" w:rsidRDefault="00C56EFA" w:rsidP="00735476">
            <w:pPr>
              <w:rPr>
                <w:rFonts w:ascii="GHEA Grapalat" w:hAnsi="GHEA Grapalat"/>
              </w:rPr>
            </w:pPr>
            <w:r>
              <w:rPr>
                <w:rFonts w:ascii="GHEA Grapalat" w:hAnsi="GHEA Grapalat"/>
              </w:rPr>
              <w:t>Источник света</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LED (</w:t>
            </w:r>
            <w:r>
              <w:rPr>
                <w:rFonts w:ascii="GHEA Grapalat" w:hAnsi="GHEA Grapalat"/>
              </w:rPr>
              <w:t>светодиод</w:t>
            </w:r>
            <w:r w:rsidRPr="005F0459">
              <w:rPr>
                <w:rFonts w:ascii="GHEA Grapalat" w:hAnsi="GHEA Grapalat"/>
              </w:rPr>
              <w:t>)</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1.3.</w:t>
            </w:r>
          </w:p>
        </w:tc>
        <w:tc>
          <w:tcPr>
            <w:tcW w:w="3119" w:type="dxa"/>
            <w:gridSpan w:val="2"/>
            <w:vAlign w:val="center"/>
          </w:tcPr>
          <w:p w:rsidR="00C56EFA" w:rsidRPr="005F0459" w:rsidRDefault="00C56EFA" w:rsidP="00735476">
            <w:pPr>
              <w:rPr>
                <w:rFonts w:ascii="GHEA Grapalat" w:hAnsi="GHEA Grapalat"/>
                <w:lang w:val="hy-AM"/>
              </w:rPr>
            </w:pPr>
            <w:r>
              <w:rPr>
                <w:rFonts w:ascii="GHEA Grapalat" w:hAnsi="GHEA Grapalat"/>
              </w:rPr>
              <w:t>Эффективность светильника,  не менее</w:t>
            </w:r>
            <w:r w:rsidRPr="005F0459">
              <w:rPr>
                <w:rFonts w:ascii="GHEA Grapalat" w:hAnsi="GHEA Grapalat"/>
                <w:lang w:val="hy-AM"/>
              </w:rPr>
              <w:t xml:space="preserve"> </w:t>
            </w:r>
          </w:p>
        </w:tc>
        <w:tc>
          <w:tcPr>
            <w:tcW w:w="6350" w:type="dxa"/>
            <w:vAlign w:val="center"/>
          </w:tcPr>
          <w:p w:rsidR="00C56EFA" w:rsidRPr="00BE7572" w:rsidRDefault="00C56EFA" w:rsidP="00735476">
            <w:pPr>
              <w:rPr>
                <w:rFonts w:ascii="GHEA Grapalat" w:hAnsi="GHEA Grapalat"/>
              </w:rPr>
            </w:pPr>
            <w:r>
              <w:rPr>
                <w:rFonts w:ascii="GHEA Grapalat" w:hAnsi="GHEA Grapalat"/>
                <w:lang w:val="hy-AM"/>
              </w:rPr>
              <w:t>1</w:t>
            </w:r>
            <w:r>
              <w:rPr>
                <w:rFonts w:ascii="GHEA Grapalat" w:hAnsi="GHEA Grapalat"/>
              </w:rPr>
              <w:t>4</w:t>
            </w:r>
            <w:r w:rsidRPr="005F0459">
              <w:rPr>
                <w:rFonts w:ascii="GHEA Grapalat" w:hAnsi="GHEA Grapalat"/>
                <w:lang w:val="hy-AM"/>
              </w:rPr>
              <w:t xml:space="preserve">0 </w:t>
            </w:r>
            <w:r>
              <w:rPr>
                <w:rFonts w:ascii="GHEA Grapalat" w:hAnsi="GHEA Grapalat"/>
              </w:rPr>
              <w:t>люмен</w:t>
            </w:r>
            <w:r w:rsidRPr="005F0459">
              <w:rPr>
                <w:rFonts w:ascii="GHEA Grapalat" w:hAnsi="GHEA Grapalat"/>
                <w:lang w:val="hy-AM"/>
              </w:rPr>
              <w:t>/</w:t>
            </w:r>
            <w:r>
              <w:rPr>
                <w:rFonts w:ascii="GHEA Grapalat" w:hAnsi="GHEA Grapalat"/>
              </w:rPr>
              <w:t>Вт</w:t>
            </w:r>
          </w:p>
        </w:tc>
      </w:tr>
      <w:tr w:rsidR="00C56EFA" w:rsidRPr="00734D76" w:rsidTr="00735476">
        <w:trPr>
          <w:trHeight w:val="392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1.4.</w:t>
            </w:r>
          </w:p>
        </w:tc>
        <w:tc>
          <w:tcPr>
            <w:tcW w:w="3119" w:type="dxa"/>
            <w:gridSpan w:val="2"/>
            <w:vAlign w:val="center"/>
          </w:tcPr>
          <w:p w:rsidR="00C56EFA" w:rsidRPr="00BE7572" w:rsidRDefault="00C56EFA" w:rsidP="00735476">
            <w:pPr>
              <w:rPr>
                <w:rFonts w:ascii="GHEA Grapalat" w:hAnsi="GHEA Grapalat"/>
              </w:rPr>
            </w:pPr>
            <w:r w:rsidRPr="00EA3195">
              <w:rPr>
                <w:rFonts w:ascii="GHEA Grapalat" w:hAnsi="GHEA Grapalat"/>
              </w:rPr>
              <w:t>Корпус</w:t>
            </w:r>
            <w:r>
              <w:rPr>
                <w:rFonts w:ascii="GHEA Grapalat" w:hAnsi="GHEA Grapalat"/>
              </w:rPr>
              <w:t xml:space="preserve"> светильника                                                                                                                                                                                                                                                                                                                                                                                                                                                                                                                                                                                                                                                                                                        </w:t>
            </w:r>
          </w:p>
        </w:tc>
        <w:tc>
          <w:tcPr>
            <w:tcW w:w="6350" w:type="dxa"/>
            <w:vAlign w:val="center"/>
          </w:tcPr>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Литье алюминия под высоким давлением;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Опыляющая покраска сер</w:t>
            </w:r>
            <w:r>
              <w:rPr>
                <w:rFonts w:ascii="GHEA Grapalat" w:hAnsi="GHEA Grapalat"/>
              </w:rPr>
              <w:t>ого</w:t>
            </w:r>
            <w:r w:rsidRPr="001372D8">
              <w:rPr>
                <w:rFonts w:ascii="GHEA Grapalat" w:hAnsi="GHEA Grapalat"/>
                <w:lang w:val="hy-AM"/>
              </w:rPr>
              <w:t xml:space="preserve"> RAL 9006.</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Оптический узел лампы должен быть оснащен закаленным защитным стеклом;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Светильник должен иметь возможность обслуживания без инструментов;</w:t>
            </w:r>
          </w:p>
          <w:p w:rsidR="00C56EFA" w:rsidRPr="0017169B" w:rsidRDefault="00C56EFA" w:rsidP="00FB4847">
            <w:pPr>
              <w:pStyle w:val="ListParagraph"/>
              <w:numPr>
                <w:ilvl w:val="0"/>
                <w:numId w:val="11"/>
              </w:numPr>
              <w:ind w:left="317" w:hanging="283"/>
              <w:contextualSpacing/>
              <w:rPr>
                <w:rFonts w:ascii="GHEA Grapalat" w:hAnsi="GHEA Grapalat"/>
                <w:lang w:val="hy-AM"/>
              </w:rPr>
            </w:pPr>
            <w:r w:rsidRPr="0017169B">
              <w:rPr>
                <w:rFonts w:ascii="GHEA Grapalat" w:hAnsi="GHEA Grapalat"/>
                <w:lang w:val="hy-AM"/>
              </w:rPr>
              <w:t xml:space="preserve"> Светильник должен иметь автоматический выключатель питания  открытого светильника;</w:t>
            </w:r>
          </w:p>
          <w:p w:rsidR="00C56EFA" w:rsidRPr="005F0459" w:rsidRDefault="00C56EFA" w:rsidP="00FB4847">
            <w:pPr>
              <w:pStyle w:val="ListParagraph"/>
              <w:numPr>
                <w:ilvl w:val="0"/>
                <w:numId w:val="11"/>
              </w:numPr>
              <w:ind w:left="317" w:hanging="283"/>
              <w:contextualSpacing/>
              <w:rPr>
                <w:rFonts w:ascii="GHEA Grapalat" w:hAnsi="GHEA Grapalat"/>
                <w:lang w:val="hy-AM"/>
              </w:rPr>
            </w:pPr>
            <w:r>
              <w:rPr>
                <w:rFonts w:ascii="GHEA Grapalat" w:hAnsi="GHEA Grapalat"/>
                <w:lang w:val="hy-AM"/>
              </w:rPr>
              <w:t>Իրան</w:t>
            </w:r>
            <w:r w:rsidRPr="0017169B">
              <w:rPr>
                <w:rFonts w:ascii="GHEA Grapalat" w:hAnsi="GHEA Grapalat"/>
                <w:lang w:val="hy-AM"/>
              </w:rPr>
              <w:t xml:space="preserve"> светильника </w:t>
            </w:r>
            <w:r w:rsidRPr="005F0459">
              <w:rPr>
                <w:rFonts w:ascii="GHEA Grapalat" w:hAnsi="GHEA Grapalat"/>
                <w:lang w:val="hy-AM"/>
              </w:rPr>
              <w:t xml:space="preserve"> </w:t>
            </w:r>
            <w:r w:rsidRPr="0017169B">
              <w:rPr>
                <w:rFonts w:ascii="GHEA Grapalat" w:hAnsi="GHEA Grapalat"/>
                <w:lang w:val="hy-AM"/>
              </w:rPr>
              <w:t xml:space="preserve">должна иметь </w:t>
            </w:r>
            <w:r w:rsidRPr="005F0459">
              <w:rPr>
                <w:rFonts w:ascii="GHEA Grapalat" w:hAnsi="GHEA Grapalat"/>
                <w:lang w:val="hy-AM"/>
              </w:rPr>
              <w:t xml:space="preserve"> </w:t>
            </w:r>
            <w:r w:rsidRPr="0017169B">
              <w:rPr>
                <w:rFonts w:ascii="GHEA Grapalat" w:hAnsi="GHEA Grapalat"/>
                <w:lang w:val="hy-AM"/>
              </w:rPr>
              <w:t xml:space="preserve">единную контактную розетку ZHAGA </w:t>
            </w:r>
            <w:r w:rsidRPr="005F0459">
              <w:rPr>
                <w:rFonts w:ascii="GHEA Grapalat" w:hAnsi="GHEA Grapalat"/>
                <w:lang w:val="hy-AM"/>
              </w:rPr>
              <w:t xml:space="preserve"> (</w:t>
            </w:r>
            <w:r w:rsidRPr="0017169B">
              <w:rPr>
                <w:rFonts w:ascii="GHEA Grapalat" w:hAnsi="GHEA Grapalat"/>
                <w:lang w:val="hy-AM"/>
              </w:rPr>
              <w:t>стандартный раз'ем</w:t>
            </w:r>
            <w:r w:rsidRPr="005F0459">
              <w:rPr>
                <w:rFonts w:ascii="GHEA Grapalat" w:hAnsi="GHEA Grapalat"/>
                <w:lang w:val="hy-AM"/>
              </w:rPr>
              <w:t xml:space="preserve"> ZHAGA BOOK 18), </w:t>
            </w:r>
            <w:r w:rsidRPr="0017169B">
              <w:rPr>
                <w:rFonts w:ascii="GHEA Grapalat" w:hAnsi="GHEA Grapalat"/>
                <w:lang w:val="hy-AM"/>
              </w:rPr>
              <w:t xml:space="preserve">которая даст возможность подключения сенсоров и контролеров.Розетка </w:t>
            </w:r>
            <w:r w:rsidRPr="005F0459">
              <w:rPr>
                <w:rFonts w:ascii="GHEA Grapalat" w:hAnsi="GHEA Grapalat"/>
                <w:lang w:val="hy-AM"/>
              </w:rPr>
              <w:t xml:space="preserve"> ZHAGA </w:t>
            </w:r>
            <w:r w:rsidRPr="00405099">
              <w:rPr>
                <w:rFonts w:ascii="GHEA Grapalat" w:hAnsi="GHEA Grapalat"/>
                <w:lang w:val="hy-AM"/>
              </w:rPr>
              <w:t>долж</w:t>
            </w:r>
            <w:r>
              <w:rPr>
                <w:rFonts w:ascii="GHEA Grapalat" w:hAnsi="GHEA Grapalat"/>
              </w:rPr>
              <w:t xml:space="preserve">на </w:t>
            </w:r>
            <w:r w:rsidRPr="00405099">
              <w:rPr>
                <w:rFonts w:ascii="GHEA Grapalat" w:hAnsi="GHEA Grapalat"/>
                <w:lang w:val="hy-AM"/>
              </w:rPr>
              <w:t xml:space="preserve"> быть расположен</w:t>
            </w:r>
            <w:r>
              <w:rPr>
                <w:rFonts w:ascii="GHEA Grapalat" w:hAnsi="GHEA Grapalat"/>
              </w:rPr>
              <w:t>а</w:t>
            </w:r>
            <w:r w:rsidRPr="00405099">
              <w:rPr>
                <w:rFonts w:ascii="GHEA Grapalat" w:hAnsi="GHEA Grapalat"/>
                <w:lang w:val="hy-AM"/>
              </w:rPr>
              <w:t xml:space="preserve"> в нижней части корпуса фонаря и обращен</w:t>
            </w:r>
            <w:r>
              <w:rPr>
                <w:rFonts w:ascii="GHEA Grapalat" w:hAnsi="GHEA Grapalat"/>
              </w:rPr>
              <w:t xml:space="preserve">а </w:t>
            </w:r>
            <w:r w:rsidRPr="00405099">
              <w:rPr>
                <w:rFonts w:ascii="GHEA Grapalat" w:hAnsi="GHEA Grapalat"/>
                <w:lang w:val="hy-AM"/>
              </w:rPr>
              <w:t>к дороге.</w:t>
            </w:r>
          </w:p>
        </w:tc>
      </w:tr>
      <w:tr w:rsidR="00C56EFA" w:rsidRPr="00734D76" w:rsidTr="00735476">
        <w:trPr>
          <w:trHeight w:val="1412"/>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1.5.</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Совместимость светильников с диаметром ручки </w:t>
            </w:r>
            <w:r>
              <w:rPr>
                <w:rFonts w:ascii="GHEA Grapalat" w:hAnsi="GHEA Grapalat"/>
              </w:rPr>
              <w:t>столба</w:t>
            </w:r>
            <w:r w:rsidRPr="00A12DE7">
              <w:rPr>
                <w:rFonts w:ascii="GHEA Grapalat" w:hAnsi="GHEA Grapalat"/>
                <w:lang w:val="hy-AM"/>
              </w:rPr>
              <w:t>:</w:t>
            </w:r>
          </w:p>
        </w:tc>
        <w:tc>
          <w:tcPr>
            <w:tcW w:w="6350" w:type="dxa"/>
            <w:vAlign w:val="center"/>
          </w:tcPr>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Диаметр ручки: 60</w:t>
            </w:r>
            <w:r>
              <w:rPr>
                <w:rFonts w:ascii="GHEA Grapalat" w:hAnsi="GHEA Grapalat"/>
              </w:rPr>
              <w:t>-65</w:t>
            </w:r>
            <w:r w:rsidRPr="00A12DE7">
              <w:rPr>
                <w:rFonts w:ascii="GHEA Grapalat" w:hAnsi="GHEA Grapalat"/>
                <w:lang w:val="hy-AM"/>
              </w:rPr>
              <w:t xml:space="preserve"> мм;</w:t>
            </w:r>
          </w:p>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Лампа должна иметь возможность регулировки в вертикальной плоскости в пределах не менее 15 градусов относительно ручки.</w:t>
            </w:r>
          </w:p>
          <w:p w:rsidR="00C56EFA" w:rsidRPr="005F0459" w:rsidRDefault="00C56EFA" w:rsidP="00735476">
            <w:pPr>
              <w:pStyle w:val="ListParagraph"/>
              <w:spacing w:after="160" w:line="259" w:lineRule="auto"/>
              <w:ind w:left="317"/>
              <w:rPr>
                <w:rFonts w:ascii="GHEA Grapalat" w:hAnsi="GHEA Grapalat"/>
                <w:lang w:val="hy-AM"/>
              </w:rPr>
            </w:pPr>
            <w:r w:rsidRPr="00A12DE7">
              <w:rPr>
                <w:rFonts w:ascii="GHEA Grapalat" w:hAnsi="GHEA Grapalat"/>
                <w:lang w:val="hy-AM"/>
              </w:rPr>
              <w:t>• Крепление ручки винтами из нержавеющей стали.</w:t>
            </w:r>
          </w:p>
        </w:tc>
      </w:tr>
      <w:tr w:rsidR="00C56EFA" w:rsidRPr="005F0459" w:rsidTr="00735476">
        <w:trPr>
          <w:trHeight w:val="84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1.6.</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Степень защиты (IP), </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IP 66</w:t>
            </w:r>
          </w:p>
        </w:tc>
      </w:tr>
      <w:tr w:rsidR="00C56EFA" w:rsidRPr="005F0459" w:rsidTr="00735476">
        <w:trPr>
          <w:trHeight w:val="1126"/>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1.7.</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Коэффициент устойчивости (ИК) к механическому воздействию,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IK 09</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1.8.</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Относительная цветовая температура света светильника:</w:t>
            </w:r>
          </w:p>
        </w:tc>
        <w:tc>
          <w:tcPr>
            <w:tcW w:w="6350" w:type="dxa"/>
            <w:vAlign w:val="center"/>
          </w:tcPr>
          <w:p w:rsidR="00C56EFA" w:rsidRPr="00A12DE7" w:rsidRDefault="00C56EFA" w:rsidP="00735476">
            <w:pPr>
              <w:rPr>
                <w:rFonts w:ascii="GHEA Grapalat" w:hAnsi="GHEA Grapalat"/>
              </w:rPr>
            </w:pPr>
            <w:r w:rsidRPr="005F0459">
              <w:rPr>
                <w:rFonts w:ascii="GHEA Grapalat" w:hAnsi="GHEA Grapalat"/>
                <w:lang w:val="hy-AM"/>
              </w:rPr>
              <w:t xml:space="preserve">4000 </w:t>
            </w:r>
            <w:r w:rsidRPr="005F0459">
              <w:rPr>
                <w:rFonts w:ascii="GHEA Grapalat" w:hAnsi="GHEA Grapalat" w:cstheme="minorHAnsi"/>
                <w:lang w:val="hy-AM"/>
              </w:rPr>
              <w:t>±</w:t>
            </w:r>
            <w:r w:rsidRPr="005F0459">
              <w:rPr>
                <w:rFonts w:ascii="GHEA Grapalat" w:hAnsi="GHEA Grapalat"/>
                <w:lang w:val="hy-AM"/>
              </w:rPr>
              <w:t xml:space="preserve"> 100 </w:t>
            </w:r>
            <w:r>
              <w:rPr>
                <w:rFonts w:ascii="GHEA Grapalat" w:hAnsi="GHEA Grapalat"/>
              </w:rPr>
              <w:t>Кельвин</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1.9.</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Точность цветовой температуры света (эллипс Мак-Адама), не более: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5</w:t>
            </w:r>
          </w:p>
        </w:tc>
      </w:tr>
      <w:tr w:rsidR="00C56EFA" w:rsidRPr="005F0459" w:rsidTr="00735476">
        <w:trPr>
          <w:trHeight w:val="918"/>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1.10.</w:t>
            </w:r>
          </w:p>
        </w:tc>
        <w:tc>
          <w:tcPr>
            <w:tcW w:w="3119" w:type="dxa"/>
            <w:gridSpan w:val="2"/>
            <w:vAlign w:val="center"/>
          </w:tcPr>
          <w:p w:rsidR="00C56EFA" w:rsidRPr="005F0459" w:rsidRDefault="00C56EFA" w:rsidP="00735476">
            <w:pPr>
              <w:rPr>
                <w:rFonts w:ascii="GHEA Grapalat" w:hAnsi="GHEA Grapalat"/>
                <w:lang w:val="hy-AM"/>
              </w:rPr>
            </w:pPr>
            <w:r w:rsidRPr="00F32BA9">
              <w:rPr>
                <w:rFonts w:ascii="GHEA Grapalat" w:hAnsi="GHEA Grapalat"/>
                <w:lang w:val="hy-AM"/>
              </w:rPr>
              <w:t xml:space="preserve">Индекс цветопередачи (CRI) светильника, не менее </w:t>
            </w:r>
            <w:r w:rsidRPr="005F0459">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70</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1.11.</w:t>
            </w:r>
          </w:p>
        </w:tc>
        <w:tc>
          <w:tcPr>
            <w:tcW w:w="3119" w:type="dxa"/>
            <w:gridSpan w:val="2"/>
            <w:vAlign w:val="center"/>
          </w:tcPr>
          <w:p w:rsidR="00C56EFA" w:rsidRPr="005F0459" w:rsidRDefault="00C56EFA" w:rsidP="00735476">
            <w:pPr>
              <w:rPr>
                <w:rFonts w:ascii="GHEA Grapalat" w:hAnsi="GHEA Grapalat"/>
                <w:lang w:val="hy-AM"/>
              </w:rPr>
            </w:pPr>
            <w:r w:rsidRPr="00381EB3">
              <w:rPr>
                <w:rFonts w:ascii="GHEA Grapalat" w:hAnsi="GHEA Grapalat"/>
                <w:lang w:val="hy-AM"/>
              </w:rPr>
              <w:t>Срок службы светильника (L90 B10 C10 при Ta=25C) согласно TM21 или аналогичному отчету о расчете срока службы светильника не менее:</w:t>
            </w:r>
          </w:p>
        </w:tc>
        <w:tc>
          <w:tcPr>
            <w:tcW w:w="6350" w:type="dxa"/>
            <w:vAlign w:val="center"/>
          </w:tcPr>
          <w:p w:rsidR="00C56EFA" w:rsidRPr="00381EB3" w:rsidRDefault="00C56EFA" w:rsidP="00735476">
            <w:pPr>
              <w:rPr>
                <w:rFonts w:ascii="GHEA Grapalat" w:hAnsi="GHEA Grapalat"/>
              </w:rPr>
            </w:pPr>
            <w:r w:rsidRPr="005F0459">
              <w:rPr>
                <w:rFonts w:ascii="GHEA Grapalat" w:hAnsi="GHEA Grapalat"/>
                <w:lang w:val="hy-AM"/>
              </w:rPr>
              <w:t>100</w:t>
            </w:r>
            <w:r w:rsidRPr="005F0459">
              <w:rPr>
                <w:rFonts w:ascii="Calibri" w:hAnsi="Calibri" w:cs="Calibri"/>
                <w:lang w:val="hy-AM"/>
              </w:rPr>
              <w:t> </w:t>
            </w:r>
            <w:r w:rsidRPr="005F0459">
              <w:rPr>
                <w:rFonts w:ascii="GHEA Grapalat" w:hAnsi="GHEA Grapalat"/>
                <w:lang w:val="hy-AM"/>
              </w:rPr>
              <w:t xml:space="preserve">000 </w:t>
            </w:r>
            <w:r>
              <w:rPr>
                <w:rFonts w:ascii="GHEA Grapalat" w:hAnsi="GHEA Grapalat"/>
              </w:rPr>
              <w:t>часов</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1.12.</w:t>
            </w:r>
          </w:p>
        </w:tc>
        <w:tc>
          <w:tcPr>
            <w:tcW w:w="3119" w:type="dxa"/>
            <w:gridSpan w:val="2"/>
            <w:vAlign w:val="center"/>
          </w:tcPr>
          <w:p w:rsidR="00C56EFA" w:rsidRPr="005F0459" w:rsidRDefault="00C56EFA" w:rsidP="00735476">
            <w:pPr>
              <w:rPr>
                <w:rFonts w:ascii="GHEA Grapalat" w:hAnsi="GHEA Grapalat"/>
                <w:lang w:val="hy-AM"/>
              </w:rPr>
            </w:pPr>
            <w:r w:rsidRPr="00FA36E3">
              <w:rPr>
                <w:rFonts w:ascii="GHEA Grapalat" w:hAnsi="GHEA Grapalat"/>
                <w:lang w:val="hy-AM"/>
              </w:rPr>
              <w:t>Диапазон рабочих температур окружающей среды светильника</w:t>
            </w:r>
            <w:r>
              <w:rPr>
                <w:rFonts w:ascii="GHEA Grapalat" w:hAnsi="GHEA Grapalat"/>
              </w:rPr>
              <w:t xml:space="preserve"> </w:t>
            </w:r>
            <w:r w:rsidRPr="00381EB3">
              <w:rPr>
                <w:rFonts w:ascii="GHEA Grapalat" w:hAnsi="GHEA Grapalat"/>
                <w:lang w:val="hy-AM"/>
              </w:rPr>
              <w:t>не менее</w:t>
            </w:r>
            <w:r w:rsidRPr="00FA36E3">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Pr>
                <w:rFonts w:ascii="GHEA Grapalat" w:hAnsi="GHEA Grapalat"/>
                <w:lang w:val="hy-AM"/>
              </w:rPr>
              <w:t>-30°C - +4</w:t>
            </w:r>
            <w:r w:rsidRPr="005F0459">
              <w:rPr>
                <w:rFonts w:ascii="GHEA Grapalat" w:hAnsi="GHEA Grapalat"/>
                <w:lang w:val="hy-AM"/>
              </w:rPr>
              <w:t>0°C</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1.13.</w:t>
            </w:r>
          </w:p>
        </w:tc>
        <w:tc>
          <w:tcPr>
            <w:tcW w:w="3119" w:type="dxa"/>
            <w:gridSpan w:val="2"/>
            <w:vAlign w:val="center"/>
          </w:tcPr>
          <w:p w:rsidR="00C56EFA" w:rsidRPr="005F0459" w:rsidRDefault="00C56EFA" w:rsidP="00735476">
            <w:pPr>
              <w:rPr>
                <w:rFonts w:ascii="GHEA Grapalat" w:hAnsi="GHEA Grapalat"/>
                <w:lang w:val="hy-AM"/>
              </w:rPr>
            </w:pPr>
            <w:r w:rsidRPr="001F187A">
              <w:rPr>
                <w:rFonts w:ascii="GHEA Grapalat" w:hAnsi="GHEA Grapalat"/>
                <w:lang w:val="hy-AM"/>
              </w:rPr>
              <w:t>Входное напряжение светильника не менее:</w:t>
            </w:r>
          </w:p>
        </w:tc>
        <w:tc>
          <w:tcPr>
            <w:tcW w:w="6350" w:type="dxa"/>
            <w:vAlign w:val="center"/>
          </w:tcPr>
          <w:p w:rsidR="00C56EFA" w:rsidRPr="001F187A" w:rsidRDefault="00C56EFA" w:rsidP="00735476">
            <w:pPr>
              <w:rPr>
                <w:rFonts w:ascii="GHEA Grapalat" w:hAnsi="GHEA Grapalat"/>
              </w:rPr>
            </w:pPr>
            <w:r w:rsidRPr="005F0459">
              <w:rPr>
                <w:rFonts w:ascii="GHEA Grapalat" w:hAnsi="GHEA Grapalat"/>
                <w:lang w:val="hy-AM"/>
              </w:rPr>
              <w:t xml:space="preserve">200 - 240 </w:t>
            </w:r>
            <w:r>
              <w:rPr>
                <w:rFonts w:ascii="GHEA Grapalat" w:hAnsi="GHEA Grapalat"/>
              </w:rPr>
              <w:t>вольт</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rPr>
              <w:t>1.14.</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 xml:space="preserve">Частота питания, </w:t>
            </w:r>
          </w:p>
        </w:tc>
        <w:tc>
          <w:tcPr>
            <w:tcW w:w="6350" w:type="dxa"/>
            <w:vAlign w:val="center"/>
          </w:tcPr>
          <w:p w:rsidR="00C56EFA" w:rsidRPr="00B1505D" w:rsidRDefault="00C56EFA" w:rsidP="00735476">
            <w:pPr>
              <w:rPr>
                <w:rFonts w:ascii="GHEA Grapalat" w:hAnsi="GHEA Grapalat"/>
              </w:rPr>
            </w:pPr>
            <w:r w:rsidRPr="005F0459">
              <w:rPr>
                <w:rFonts w:ascii="GHEA Grapalat" w:hAnsi="GHEA Grapalat"/>
                <w:lang w:val="hy-AM"/>
              </w:rPr>
              <w:t>50</w:t>
            </w:r>
            <w:r>
              <w:rPr>
                <w:rFonts w:ascii="GHEA Grapalat" w:hAnsi="GHEA Grapalat"/>
              </w:rPr>
              <w:t>/60</w:t>
            </w:r>
            <w:r w:rsidRPr="005F0459">
              <w:rPr>
                <w:rFonts w:ascii="GHEA Grapalat" w:hAnsi="GHEA Grapalat"/>
                <w:lang w:val="hy-AM"/>
              </w:rPr>
              <w:t xml:space="preserve"> </w:t>
            </w:r>
            <w:r>
              <w:rPr>
                <w:rFonts w:ascii="GHEA Grapalat" w:hAnsi="GHEA Grapalat"/>
              </w:rPr>
              <w:t>герц</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1.15.</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Коэффициент мощности светильника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0.9</w:t>
            </w:r>
          </w:p>
        </w:tc>
      </w:tr>
      <w:tr w:rsidR="00C56EFA" w:rsidRPr="005F0459" w:rsidTr="00735476">
        <w:trPr>
          <w:trHeight w:val="1118"/>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1.16.</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Класс электроизоляционной безопасности светильника согласно EN-60598:</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II (</w:t>
            </w:r>
            <w:r>
              <w:rPr>
                <w:rFonts w:ascii="GHEA Grapalat" w:hAnsi="GHEA Grapalat"/>
              </w:rPr>
              <w:t>второй</w:t>
            </w:r>
            <w:r w:rsidRPr="005F0459">
              <w:rPr>
                <w:rFonts w:ascii="GHEA Grapalat" w:hAnsi="GHEA Grapalat"/>
              </w:rPr>
              <w:t>)</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1.17.</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 xml:space="preserve">Устойчивость светильника </w:t>
            </w:r>
            <w:r w:rsidRPr="00B1505D">
              <w:rPr>
                <w:rFonts w:ascii="GHEA Grapalat" w:hAnsi="GHEA Grapalat"/>
                <w:lang w:val="hy-AM"/>
              </w:rPr>
              <w:lastRenderedPageBreak/>
              <w:t>к перенапряжению, не менее:</w:t>
            </w:r>
          </w:p>
        </w:tc>
        <w:tc>
          <w:tcPr>
            <w:tcW w:w="6350" w:type="dxa"/>
            <w:vAlign w:val="center"/>
          </w:tcPr>
          <w:p w:rsidR="00C56EFA" w:rsidRPr="00B1505D" w:rsidRDefault="00C56EFA" w:rsidP="00735476">
            <w:pPr>
              <w:rPr>
                <w:rFonts w:ascii="GHEA Grapalat" w:hAnsi="GHEA Grapalat"/>
              </w:rPr>
            </w:pPr>
            <w:r>
              <w:rPr>
                <w:rFonts w:ascii="GHEA Grapalat" w:hAnsi="GHEA Grapalat"/>
              </w:rPr>
              <w:lastRenderedPageBreak/>
              <w:t>Максимальное напряжение</w:t>
            </w:r>
            <w:r w:rsidRPr="005F0459">
              <w:rPr>
                <w:rFonts w:ascii="GHEA Grapalat" w:hAnsi="GHEA Grapalat"/>
                <w:lang w:val="hy-AM"/>
              </w:rPr>
              <w:t xml:space="preserve"> N/L - 10 </w:t>
            </w:r>
            <w:r>
              <w:rPr>
                <w:rFonts w:ascii="GHEA Grapalat" w:hAnsi="GHEA Grapalat"/>
              </w:rPr>
              <w:t>кВ</w:t>
            </w:r>
          </w:p>
          <w:p w:rsidR="00C56EFA" w:rsidRPr="005F0459" w:rsidRDefault="00C56EFA" w:rsidP="00735476">
            <w:pPr>
              <w:rPr>
                <w:rFonts w:ascii="GHEA Grapalat" w:hAnsi="GHEA Grapalat"/>
                <w:lang w:val="hy-AM"/>
              </w:rPr>
            </w:pPr>
            <w:r w:rsidRPr="005F0459">
              <w:rPr>
                <w:rFonts w:ascii="GHEA Grapalat" w:hAnsi="GHEA Grapalat"/>
                <w:lang w:val="hy-AM"/>
              </w:rPr>
              <w:lastRenderedPageBreak/>
              <w:t>I max ≥ 10 kA</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1.18.</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Дополнительные технические требования к блоку питания освещения:</w:t>
            </w:r>
          </w:p>
        </w:tc>
        <w:tc>
          <w:tcPr>
            <w:tcW w:w="6350" w:type="dxa"/>
            <w:vAlign w:val="center"/>
          </w:tcPr>
          <w:p w:rsidR="00C56EFA" w:rsidRPr="00B1505D" w:rsidRDefault="00C56EFA" w:rsidP="00735476">
            <w:pPr>
              <w:rPr>
                <w:rFonts w:ascii="GHEA Grapalat" w:hAnsi="GHEA Grapalat"/>
                <w:lang w:val="hy-AM"/>
              </w:rPr>
            </w:pPr>
            <w:r w:rsidRPr="00B1505D">
              <w:rPr>
                <w:rFonts w:ascii="GHEA Grapalat" w:hAnsi="GHEA Grapalat"/>
                <w:lang w:val="hy-AM"/>
              </w:rPr>
              <w:t>Узел должен:</w:t>
            </w:r>
          </w:p>
          <w:p w:rsidR="00C56EFA" w:rsidRPr="00B1505D" w:rsidRDefault="00C56EFA" w:rsidP="00735476">
            <w:pPr>
              <w:rPr>
                <w:rFonts w:ascii="GHEA Grapalat" w:hAnsi="GHEA Grapalat"/>
                <w:lang w:val="hy-AM"/>
              </w:rPr>
            </w:pPr>
            <w:r w:rsidRPr="00B1505D">
              <w:rPr>
                <w:rFonts w:ascii="GHEA Grapalat" w:hAnsi="GHEA Grapalat"/>
                <w:lang w:val="hy-AM"/>
              </w:rPr>
              <w:t>• Быть программируемым с возможностью управления выходным током;</w:t>
            </w:r>
          </w:p>
          <w:p w:rsidR="00C56EFA" w:rsidRPr="00B1505D" w:rsidRDefault="00C56EFA" w:rsidP="00735476">
            <w:pPr>
              <w:rPr>
                <w:rFonts w:ascii="GHEA Grapalat" w:hAnsi="GHEA Grapalat"/>
                <w:lang w:val="hy-AM"/>
              </w:rPr>
            </w:pPr>
            <w:r w:rsidRPr="00B1505D">
              <w:rPr>
                <w:rFonts w:ascii="GHEA Grapalat" w:hAnsi="GHEA Grapalat"/>
                <w:lang w:val="hy-AM"/>
              </w:rPr>
              <w:t>• Работа с протоколом управления DALI2;</w:t>
            </w:r>
          </w:p>
          <w:p w:rsidR="00C56EFA" w:rsidRPr="00B1505D" w:rsidRDefault="00C56EFA" w:rsidP="00735476">
            <w:pPr>
              <w:rPr>
                <w:rFonts w:ascii="GHEA Grapalat" w:hAnsi="GHEA Grapalat" w:cs="GHEA Grapalat"/>
                <w:lang w:val="hy-AM"/>
              </w:rPr>
            </w:pPr>
            <w:r w:rsidRPr="00B1505D">
              <w:rPr>
                <w:rFonts w:ascii="GHEA Grapalat" w:hAnsi="GHEA Grapalat"/>
                <w:lang w:val="hy-AM"/>
              </w:rPr>
              <w:t xml:space="preserve">• Иметь стандартное безинструментальное подключение </w:t>
            </w:r>
            <w:r w:rsidRPr="005F0459">
              <w:rPr>
                <w:rFonts w:ascii="GHEA Grapalat" w:hAnsi="GHEA Grapalat"/>
                <w:lang w:val="hy-AM"/>
              </w:rPr>
              <w:t xml:space="preserve">ZHAGA BOOK 18 </w:t>
            </w:r>
            <w:r w:rsidRPr="00B1505D">
              <w:rPr>
                <w:rFonts w:ascii="GHEA Grapalat" w:hAnsi="GHEA Grapalat"/>
                <w:lang w:val="hy-AM"/>
              </w:rPr>
              <w:t xml:space="preserve">и розетку с розеткой в </w:t>
            </w:r>
            <w:r w:rsidRPr="00B1505D">
              <w:rPr>
                <w:rFonts w:ascii="Cambria Math" w:hAnsi="Cambria Math" w:cs="Cambria Math"/>
                <w:lang w:val="hy-AM"/>
              </w:rPr>
              <w:t>​​</w:t>
            </w:r>
            <w:r w:rsidRPr="00B1505D">
              <w:rPr>
                <w:rFonts w:ascii="GHEA Grapalat" w:hAnsi="GHEA Grapalat" w:cs="GHEA Grapalat"/>
                <w:lang w:val="hy-AM"/>
              </w:rPr>
              <w:t>нижней части корпуса светильника;</w:t>
            </w:r>
          </w:p>
          <w:p w:rsidR="00C56EFA" w:rsidRPr="00B1505D" w:rsidRDefault="00C56EFA" w:rsidP="00735476">
            <w:pPr>
              <w:rPr>
                <w:rFonts w:ascii="GHEA Grapalat" w:hAnsi="GHEA Grapalat"/>
                <w:lang w:val="hy-AM"/>
              </w:rPr>
            </w:pPr>
            <w:r w:rsidRPr="00B1505D">
              <w:rPr>
                <w:rFonts w:ascii="GHEA Grapalat" w:hAnsi="GHEA Grapalat"/>
                <w:lang w:val="hy-AM"/>
              </w:rPr>
              <w:t xml:space="preserve">• Иметь сертификацию: консорциум D4i и </w:t>
            </w:r>
            <w:r w:rsidRPr="005F0459">
              <w:rPr>
                <w:rFonts w:ascii="GHEA Grapalat" w:hAnsi="GHEA Grapalat"/>
                <w:lang w:val="hy-AM"/>
              </w:rPr>
              <w:t>ZHAGA</w:t>
            </w:r>
          </w:p>
          <w:p w:rsidR="00C56EFA" w:rsidRPr="00B1505D" w:rsidRDefault="00C56EFA" w:rsidP="00735476">
            <w:pPr>
              <w:rPr>
                <w:rFonts w:ascii="GHEA Grapalat" w:hAnsi="GHEA Grapalat"/>
                <w:lang w:val="hy-AM"/>
              </w:rPr>
            </w:pPr>
            <w:r w:rsidRPr="00B1505D">
              <w:rPr>
                <w:rFonts w:ascii="GHEA Grapalat" w:hAnsi="GHEA Grapalat"/>
                <w:lang w:val="hy-AM"/>
              </w:rPr>
              <w:t xml:space="preserve">• Контактная розетка </w:t>
            </w:r>
            <w:r w:rsidRPr="005F0459">
              <w:rPr>
                <w:rFonts w:ascii="GHEA Grapalat" w:hAnsi="GHEA Grapalat"/>
                <w:lang w:val="hy-AM"/>
              </w:rPr>
              <w:t>ZHAGA</w:t>
            </w:r>
            <w:r>
              <w:rPr>
                <w:rFonts w:ascii="GHEA Grapalat" w:hAnsi="GHEA Grapalat"/>
              </w:rPr>
              <w:t xml:space="preserve"> </w:t>
            </w:r>
            <w:r w:rsidRPr="00B1505D">
              <w:rPr>
                <w:rFonts w:ascii="GHEA Grapalat" w:hAnsi="GHEA Grapalat"/>
                <w:lang w:val="hy-AM"/>
              </w:rPr>
              <w:t>должна позволить в дальнейшем оборудовать светильник оборудованием системы управления и датчиками.</w:t>
            </w:r>
          </w:p>
          <w:p w:rsidR="00C56EFA" w:rsidRPr="00B1505D" w:rsidRDefault="00C56EFA" w:rsidP="00735476">
            <w:pPr>
              <w:rPr>
                <w:rFonts w:ascii="GHEA Grapalat" w:hAnsi="GHEA Grapalat"/>
                <w:lang w:val="hy-AM"/>
              </w:rPr>
            </w:pPr>
            <w:r w:rsidRPr="00B1505D">
              <w:rPr>
                <w:rFonts w:ascii="GHEA Grapalat" w:hAnsi="GHEA Grapalat"/>
                <w:lang w:val="hy-AM"/>
              </w:rPr>
              <w:t>• Перед установкой узел необходимо подключить в режиме автоматического затемнения в полночь;</w:t>
            </w:r>
          </w:p>
          <w:p w:rsidR="00C56EFA" w:rsidRPr="00B1505D" w:rsidRDefault="00C56EFA" w:rsidP="00735476">
            <w:pPr>
              <w:rPr>
                <w:rFonts w:ascii="GHEA Grapalat" w:hAnsi="GHEA Grapalat"/>
                <w:lang w:val="hy-AM"/>
              </w:rPr>
            </w:pPr>
            <w:r w:rsidRPr="00B1505D">
              <w:rPr>
                <w:rFonts w:ascii="GHEA Grapalat" w:hAnsi="GHEA Grapalat"/>
                <w:lang w:val="hy-AM"/>
              </w:rPr>
              <w:t>• Узел должен обеспечивать децентрализованное звездообразное затемнение как минимум с 5 различными уровнями освещенности.</w:t>
            </w:r>
          </w:p>
          <w:p w:rsidR="00C56EFA" w:rsidRPr="005F0459" w:rsidRDefault="00C56EFA" w:rsidP="00735476">
            <w:pPr>
              <w:pStyle w:val="ListParagraph"/>
              <w:spacing w:after="160" w:line="259" w:lineRule="auto"/>
              <w:ind w:left="317"/>
              <w:rPr>
                <w:rFonts w:ascii="GHEA Grapalat" w:hAnsi="GHEA Grapalat"/>
                <w:lang w:val="hy-AM"/>
              </w:rPr>
            </w:pPr>
            <w:r w:rsidRPr="00B1505D">
              <w:rPr>
                <w:rFonts w:ascii="GHEA Grapalat" w:hAnsi="GHEA Grapalat"/>
                <w:lang w:val="hy-AM"/>
              </w:rPr>
              <w:t>• Узел должен иметь возможность перепрограммирования при необходимости.</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1.19.</w:t>
            </w:r>
          </w:p>
        </w:tc>
        <w:tc>
          <w:tcPr>
            <w:tcW w:w="3119" w:type="dxa"/>
            <w:gridSpan w:val="2"/>
            <w:vAlign w:val="center"/>
          </w:tcPr>
          <w:p w:rsidR="00C56EFA" w:rsidRPr="005F0459" w:rsidRDefault="00C56EFA" w:rsidP="00735476">
            <w:pPr>
              <w:rPr>
                <w:rFonts w:ascii="GHEA Grapalat" w:hAnsi="GHEA Grapalat"/>
                <w:lang w:val="hy-AM"/>
              </w:rPr>
            </w:pPr>
            <w:r w:rsidRPr="005F7F41">
              <w:rPr>
                <w:rFonts w:ascii="GHEA Grapalat" w:hAnsi="GHEA Grapalat"/>
                <w:lang w:val="hy-AM"/>
              </w:rPr>
              <w:t>Гарантийный срок светильника, не менее:</w:t>
            </w:r>
          </w:p>
        </w:tc>
        <w:tc>
          <w:tcPr>
            <w:tcW w:w="6350" w:type="dxa"/>
            <w:vAlign w:val="center"/>
          </w:tcPr>
          <w:p w:rsidR="00C56EFA" w:rsidRPr="005F7F41" w:rsidRDefault="00C56EFA" w:rsidP="00735476">
            <w:pPr>
              <w:rPr>
                <w:rFonts w:ascii="GHEA Grapalat" w:hAnsi="GHEA Grapalat"/>
              </w:rPr>
            </w:pPr>
            <w:r w:rsidRPr="005F0459">
              <w:rPr>
                <w:rFonts w:ascii="GHEA Grapalat" w:hAnsi="GHEA Grapalat"/>
                <w:lang w:val="hy-AM"/>
              </w:rPr>
              <w:t>5</w:t>
            </w:r>
            <w:r>
              <w:rPr>
                <w:rFonts w:ascii="GHEA Grapalat" w:hAnsi="GHEA Grapalat"/>
              </w:rPr>
              <w:t xml:space="preserve"> лет</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w:t>
            </w:r>
          </w:p>
        </w:tc>
        <w:tc>
          <w:tcPr>
            <w:tcW w:w="9469" w:type="dxa"/>
            <w:gridSpan w:val="3"/>
            <w:vAlign w:val="center"/>
          </w:tcPr>
          <w:p w:rsidR="00C56EFA" w:rsidRPr="005F0459" w:rsidRDefault="00C56EFA" w:rsidP="00735476">
            <w:pPr>
              <w:rPr>
                <w:rFonts w:ascii="GHEA Grapalat" w:hAnsi="GHEA Grapalat"/>
                <w:lang w:val="hy-AM"/>
              </w:rPr>
            </w:pPr>
            <w:r w:rsidRPr="00FA7264">
              <w:rPr>
                <w:rFonts w:ascii="GHEA Grapalat" w:hAnsi="GHEA Grapalat"/>
                <w:lang w:val="hy-AM"/>
              </w:rPr>
              <w:t>Другие требования и необходимые документы</w:t>
            </w:r>
          </w:p>
        </w:tc>
      </w:tr>
      <w:tr w:rsidR="00C56EFA" w:rsidRPr="00BD39D8"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w:t>
            </w:r>
          </w:p>
        </w:tc>
        <w:tc>
          <w:tcPr>
            <w:tcW w:w="9469" w:type="dxa"/>
            <w:gridSpan w:val="3"/>
            <w:vAlign w:val="center"/>
          </w:tcPr>
          <w:p w:rsidR="00C56EFA" w:rsidRDefault="00C56EFA" w:rsidP="00735476">
            <w:pPr>
              <w:rPr>
                <w:rFonts w:ascii="GHEA Grapalat" w:hAnsi="GHEA Grapalat"/>
              </w:rPr>
            </w:pPr>
            <w:r w:rsidRPr="000E753A">
              <w:rPr>
                <w:rFonts w:ascii="GHEA Grapalat" w:hAnsi="GHEA Grapalat"/>
                <w:lang w:val="hy-AM"/>
              </w:rPr>
              <w:t>Сертификат ENEC или эквивалентный сертификат, выданный аккредитованным органом, который занимается оценкой соответствия и подтверждает соответствие следующим соответствующим стандартам:</w:t>
            </w:r>
          </w:p>
          <w:p w:rsidR="00C56EFA" w:rsidRPr="005F0459" w:rsidRDefault="00C56EFA" w:rsidP="00735476">
            <w:pPr>
              <w:rPr>
                <w:rFonts w:ascii="GHEA Grapalat" w:hAnsi="GHEA Grapalat"/>
                <w:lang w:val="hy-AM"/>
              </w:rPr>
            </w:pPr>
            <w:r w:rsidRPr="005F0459">
              <w:rPr>
                <w:rFonts w:ascii="GHEA Grapalat" w:hAnsi="GHEA Grapalat"/>
                <w:lang w:val="hy-AM"/>
              </w:rPr>
              <w:t>- EN 62031</w:t>
            </w:r>
          </w:p>
          <w:p w:rsidR="00C56EFA" w:rsidRPr="005F0459" w:rsidRDefault="00C56EFA" w:rsidP="00735476">
            <w:pPr>
              <w:rPr>
                <w:rFonts w:ascii="GHEA Grapalat" w:hAnsi="GHEA Grapalat"/>
                <w:lang w:val="hy-AM"/>
              </w:rPr>
            </w:pPr>
            <w:r w:rsidRPr="005F0459">
              <w:rPr>
                <w:rFonts w:ascii="GHEA Grapalat" w:hAnsi="GHEA Grapalat"/>
                <w:lang w:val="hy-AM"/>
              </w:rPr>
              <w:t>- EN 62471</w:t>
            </w:r>
          </w:p>
          <w:p w:rsidR="00C56EFA" w:rsidRPr="005F0459" w:rsidRDefault="00C56EFA" w:rsidP="00735476">
            <w:pPr>
              <w:rPr>
                <w:rFonts w:ascii="GHEA Grapalat" w:hAnsi="GHEA Grapalat"/>
                <w:lang w:val="hy-AM"/>
              </w:rPr>
            </w:pPr>
            <w:r w:rsidRPr="005F0459">
              <w:rPr>
                <w:rFonts w:ascii="GHEA Grapalat" w:hAnsi="GHEA Grapalat"/>
                <w:lang w:val="hy-AM"/>
              </w:rPr>
              <w:t>- EN 60598-1 + A11</w:t>
            </w:r>
          </w:p>
          <w:p w:rsidR="00C56EFA" w:rsidRPr="005F0459" w:rsidRDefault="00C56EFA" w:rsidP="00735476">
            <w:pPr>
              <w:rPr>
                <w:rFonts w:ascii="GHEA Grapalat" w:hAnsi="GHEA Grapalat"/>
                <w:lang w:val="hy-AM"/>
              </w:rPr>
            </w:pPr>
            <w:r w:rsidRPr="005F0459">
              <w:rPr>
                <w:rFonts w:ascii="GHEA Grapalat" w:hAnsi="GHEA Grapalat"/>
                <w:lang w:val="hy-AM"/>
              </w:rPr>
              <w:t>- EN 60598-2-3 + A1</w:t>
            </w:r>
          </w:p>
        </w:tc>
      </w:tr>
      <w:tr w:rsidR="00C56EFA" w:rsidRPr="005554EC"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2.2.</w:t>
            </w:r>
          </w:p>
        </w:tc>
        <w:tc>
          <w:tcPr>
            <w:tcW w:w="9469" w:type="dxa"/>
            <w:gridSpan w:val="3"/>
            <w:vAlign w:val="center"/>
          </w:tcPr>
          <w:p w:rsidR="00C56EFA" w:rsidRPr="005F0459" w:rsidRDefault="00C56EFA" w:rsidP="00735476">
            <w:pPr>
              <w:rPr>
                <w:rFonts w:ascii="GHEA Grapalat" w:hAnsi="GHEA Grapalat"/>
                <w:lang w:val="hy-AM"/>
              </w:rPr>
            </w:pPr>
            <w:r w:rsidRPr="005554EC">
              <w:rPr>
                <w:rFonts w:ascii="GHEA Grapalat" w:hAnsi="GHEA Grapalat"/>
                <w:lang w:val="hy-AM"/>
              </w:rPr>
              <w:t>Сертификат ENEC PLUS или эквивалентный сертификат, выданный аккредитованным органом, который занимается оценкой соответствия и удостоверяет соответствие следующим соответствующим стандартам:</w:t>
            </w:r>
            <w:r w:rsidRPr="005F0459">
              <w:rPr>
                <w:rFonts w:ascii="GHEA Grapalat" w:hAnsi="GHEA Grapalat"/>
                <w:lang w:val="hy-AM"/>
              </w:rPr>
              <w:t>- IEC 62717</w:t>
            </w:r>
          </w:p>
          <w:p w:rsidR="00C56EFA" w:rsidRPr="005F0459" w:rsidRDefault="00C56EFA" w:rsidP="00735476">
            <w:pPr>
              <w:rPr>
                <w:rFonts w:ascii="GHEA Grapalat" w:hAnsi="GHEA Grapalat"/>
                <w:lang w:val="hy-AM"/>
              </w:rPr>
            </w:pPr>
            <w:r w:rsidRPr="005F0459">
              <w:rPr>
                <w:rFonts w:ascii="GHEA Grapalat" w:hAnsi="GHEA Grapalat"/>
                <w:lang w:val="hy-AM"/>
              </w:rPr>
              <w:t>- IEC 62722-1</w:t>
            </w:r>
          </w:p>
          <w:p w:rsidR="00C56EFA" w:rsidRPr="005F0459" w:rsidRDefault="00C56EFA" w:rsidP="00735476">
            <w:pPr>
              <w:rPr>
                <w:rFonts w:ascii="GHEA Grapalat" w:hAnsi="GHEA Grapalat"/>
                <w:lang w:val="hy-AM"/>
              </w:rPr>
            </w:pPr>
            <w:r w:rsidRPr="005F0459">
              <w:rPr>
                <w:rFonts w:ascii="GHEA Grapalat" w:hAnsi="GHEA Grapalat"/>
                <w:lang w:val="hy-AM"/>
              </w:rPr>
              <w:t>- IEC 62722-2-1</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2.3.</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IP (коэффициент защиты от проникновения),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2.4.</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ИК (коэффициент механического сопротивления),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2.5.</w:t>
            </w:r>
          </w:p>
        </w:tc>
        <w:tc>
          <w:tcPr>
            <w:tcW w:w="9469" w:type="dxa"/>
            <w:gridSpan w:val="3"/>
            <w:vAlign w:val="center"/>
          </w:tcPr>
          <w:p w:rsidR="00C56EFA" w:rsidRPr="008B64E3" w:rsidRDefault="00C56EFA" w:rsidP="00735476">
            <w:pPr>
              <w:rPr>
                <w:rFonts w:ascii="GHEA Grapalat" w:hAnsi="GHEA Grapalat"/>
                <w:lang w:val="hy-AM"/>
              </w:rPr>
            </w:pPr>
            <w:r w:rsidRPr="004C4C5D">
              <w:rPr>
                <w:rFonts w:ascii="GHEA Grapalat" w:hAnsi="GHEA Grapalat"/>
                <w:lang w:val="hy-AM"/>
              </w:rPr>
              <w:t xml:space="preserve">Подтверждение соответствия требованиям фотобиологической безопасности отчетом об испытаниях фотобиологической безопасности, выданным органом по оценке соответствия, аккредитованным по стандарту ISO 17025 (проверено в </w:t>
            </w:r>
            <w:r w:rsidRPr="004C4C5D">
              <w:rPr>
                <w:rFonts w:ascii="GHEA Grapalat" w:hAnsi="GHEA Grapalat"/>
                <w:lang w:val="hy-AM"/>
              </w:rPr>
              <w:lastRenderedPageBreak/>
              <w:t>соответствии с IEC TR 62778 или его эквивалентом). Протокол испытаний должен быть составлен только для одного светильника с наибольшей мощностью. Не выше 1-й группы риска.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2.6.</w:t>
            </w:r>
          </w:p>
        </w:tc>
        <w:tc>
          <w:tcPr>
            <w:tcW w:w="9469" w:type="dxa"/>
            <w:gridSpan w:val="3"/>
            <w:vAlign w:val="center"/>
          </w:tcPr>
          <w:p w:rsidR="00C56EFA" w:rsidRPr="00BF5B4A" w:rsidRDefault="00C56EFA" w:rsidP="00735476">
            <w:pPr>
              <w:rPr>
                <w:rFonts w:ascii="GHEA Grapalat" w:hAnsi="GHEA Grapalat"/>
                <w:lang w:val="hy-AM"/>
              </w:rPr>
            </w:pPr>
            <w:r w:rsidRPr="004C4C5D">
              <w:rPr>
                <w:rFonts w:ascii="GHEA Grapalat" w:hAnsi="GHEA Grapalat"/>
                <w:lang w:val="hy-AM"/>
              </w:rPr>
              <w:t>Рекомендуемые протоколы фотометрических испытаний светильника LM-79-19 и файлы в электронном формате LTD или IES (для всех конфигураций светильников, используемых в фотометрических расчетах), выданные аккредитованным органом по оценке соответствия ISO 17025 и подготовленные в соответствии с EN 13032-4 или его эквивалентом.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2.7.</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Протокол испытаний TM-21 (или эквивалент) предлагаемого светильника, выданный органом по оценке соответствия, аккредитованным по стандарту ISO 17025 (для всех предлагаемых конфигураций светильников)</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2.8.</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Запасные части к светильнику должны быть в наличии не менее 10 лет с момента покупки, что должно быть подтверждено сертификатом, выданным производителем.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2.9.</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Необходимо предоставить: Сертификат светильника ZHAGA Book18, выданный Консорциумом ZHAGA на совместимость светильника с соответствующими системами управления освещением Zhaga D4i.</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2.10.</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Отчет LM-80, выпущенный производителем светодиодов (светоизлучающих диодов), основан на 17 000 часах испытаний светодиода, используемого в осветительном приборе.</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Pr>
                <w:rFonts w:ascii="GHEA Grapalat" w:hAnsi="GHEA Grapalat"/>
                <w:lang w:val="hy-AM"/>
              </w:rPr>
              <w:t>2.11.</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Необходимо предоставить техническую спецификацию, предоставленную производителем блока питания, используемого в светильнике.</w:t>
            </w:r>
          </w:p>
        </w:tc>
      </w:tr>
      <w:tr w:rsidR="00C56EFA" w:rsidRPr="00734D76" w:rsidTr="00735476">
        <w:tc>
          <w:tcPr>
            <w:tcW w:w="704" w:type="dxa"/>
            <w:vAlign w:val="center"/>
          </w:tcPr>
          <w:p w:rsidR="00C56EFA" w:rsidRPr="001D335A" w:rsidRDefault="00C56EFA" w:rsidP="00735476">
            <w:pPr>
              <w:rPr>
                <w:rFonts w:ascii="GHEA Grapalat" w:hAnsi="GHEA Grapalat"/>
              </w:rPr>
            </w:pPr>
            <w:r>
              <w:rPr>
                <w:rFonts w:ascii="GHEA Grapalat" w:hAnsi="GHEA Grapalat"/>
              </w:rPr>
              <w:t>2.12</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r w:rsidR="00C56EFA" w:rsidRPr="00734D76" w:rsidTr="00735476">
        <w:trPr>
          <w:trHeight w:val="743"/>
        </w:trPr>
        <w:tc>
          <w:tcPr>
            <w:tcW w:w="704" w:type="dxa"/>
            <w:vAlign w:val="center"/>
          </w:tcPr>
          <w:p w:rsidR="00C56EFA" w:rsidRPr="001D335A" w:rsidRDefault="00C56EFA" w:rsidP="00735476">
            <w:pPr>
              <w:rPr>
                <w:rFonts w:ascii="GHEA Grapalat" w:hAnsi="GHEA Grapalat"/>
              </w:rPr>
            </w:pPr>
            <w:r>
              <w:rPr>
                <w:rFonts w:ascii="GHEA Grapalat" w:hAnsi="GHEA Grapalat"/>
              </w:rPr>
              <w:t>2.13</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Продавец вместе с поставленным товаром представляет</w:t>
            </w:r>
            <w:r>
              <w:rPr>
                <w:rFonts w:ascii="GHEA Grapalat" w:hAnsi="GHEA Grapalat"/>
                <w:lang w:val="hy-AM"/>
              </w:rPr>
              <w:t xml:space="preserve">  гарантийный талон.</w:t>
            </w:r>
          </w:p>
        </w:tc>
      </w:tr>
    </w:tbl>
    <w:p w:rsidR="00C56EFA" w:rsidRDefault="00C56EFA" w:rsidP="00C56EFA">
      <w:pPr>
        <w:rPr>
          <w:rFonts w:ascii="GHEA Grapalat" w:hAnsi="GHEA Grapalat"/>
          <w:b/>
          <w:sz w:val="22"/>
          <w:lang w:val="hy-AM"/>
        </w:rPr>
      </w:pPr>
    </w:p>
    <w:p w:rsidR="00C56EFA" w:rsidRDefault="00C56EFA" w:rsidP="00C56EFA">
      <w:pPr>
        <w:rPr>
          <w:rFonts w:ascii="GHEA Grapalat" w:hAnsi="GHEA Grapalat"/>
          <w:sz w:val="22"/>
        </w:rPr>
      </w:pPr>
    </w:p>
    <w:p w:rsidR="00C56EFA" w:rsidRDefault="00C56EFA" w:rsidP="00C56EFA">
      <w:pPr>
        <w:rPr>
          <w:rFonts w:ascii="GHEA Grapalat" w:hAnsi="GHEA Grapalat"/>
          <w:sz w:val="22"/>
        </w:rPr>
      </w:pPr>
    </w:p>
    <w:tbl>
      <w:tblPr>
        <w:tblW w:w="0" w:type="auto"/>
        <w:jc w:val="center"/>
        <w:tblLayout w:type="fixed"/>
        <w:tblLook w:val="0000" w:firstRow="0" w:lastRow="0" w:firstColumn="0" w:lastColumn="0" w:noHBand="0" w:noVBand="0"/>
      </w:tblPr>
      <w:tblGrid>
        <w:gridCol w:w="4536"/>
        <w:gridCol w:w="760"/>
        <w:gridCol w:w="4343"/>
      </w:tblGrid>
      <w:tr w:rsidR="00F7299A" w:rsidRPr="000D2933" w:rsidTr="00735476">
        <w:trPr>
          <w:jc w:val="center"/>
        </w:trPr>
        <w:tc>
          <w:tcPr>
            <w:tcW w:w="4536" w:type="dxa"/>
          </w:tcPr>
          <w:p w:rsidR="00F7299A" w:rsidRPr="00DD2B43" w:rsidRDefault="00F7299A" w:rsidP="00735476">
            <w:pPr>
              <w:widowControl w:val="0"/>
              <w:spacing w:after="160" w:line="360" w:lineRule="auto"/>
              <w:jc w:val="center"/>
              <w:rPr>
                <w:rFonts w:ascii="GHEA Grapalat" w:hAnsi="GHEA Grapalat"/>
              </w:rPr>
            </w:pPr>
            <w:r w:rsidRPr="000D2933">
              <w:rPr>
                <w:rFonts w:ascii="GHEA Grapalat" w:hAnsi="GHEA Grapalat"/>
              </w:rPr>
              <w:t xml:space="preserve">ПРОДАВЕЦ </w:t>
            </w:r>
          </w:p>
          <w:p w:rsidR="00F7299A" w:rsidRPr="000D2933" w:rsidRDefault="00F7299A" w:rsidP="00735476">
            <w:pPr>
              <w:widowControl w:val="0"/>
              <w:jc w:val="center"/>
              <w:rPr>
                <w:rFonts w:ascii="GHEA Grapalat" w:hAnsi="GHEA Grapalat"/>
              </w:rPr>
            </w:pPr>
            <w:r w:rsidRPr="000D2933">
              <w:rPr>
                <w:rFonts w:ascii="GHEA Grapalat" w:hAnsi="GHEA Grapalat"/>
              </w:rPr>
              <w:t>__________________________</w:t>
            </w:r>
          </w:p>
          <w:p w:rsidR="00F7299A" w:rsidRPr="000D2933" w:rsidRDefault="00F7299A" w:rsidP="00735476">
            <w:pPr>
              <w:widowControl w:val="0"/>
              <w:spacing w:after="160" w:line="360" w:lineRule="auto"/>
              <w:jc w:val="center"/>
              <w:rPr>
                <w:rFonts w:ascii="GHEA Grapalat" w:hAnsi="GHEA Grapalat"/>
              </w:rPr>
            </w:pPr>
            <w:r w:rsidRPr="000D2933">
              <w:rPr>
                <w:rFonts w:ascii="GHEA Grapalat" w:hAnsi="GHEA Grapalat"/>
              </w:rPr>
              <w:t>/подпись/</w:t>
            </w:r>
          </w:p>
          <w:p w:rsidR="00F7299A" w:rsidRPr="00DD2B43" w:rsidRDefault="00F7299A" w:rsidP="00735476">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F7299A" w:rsidRPr="00DD2B43" w:rsidRDefault="00F7299A" w:rsidP="00735476">
            <w:pPr>
              <w:widowControl w:val="0"/>
              <w:spacing w:after="160" w:line="360" w:lineRule="auto"/>
              <w:jc w:val="center"/>
              <w:rPr>
                <w:rFonts w:ascii="GHEA Grapalat" w:hAnsi="GHEA Grapalat"/>
              </w:rPr>
            </w:pPr>
          </w:p>
        </w:tc>
        <w:tc>
          <w:tcPr>
            <w:tcW w:w="4343" w:type="dxa"/>
          </w:tcPr>
          <w:p w:rsidR="00F7299A" w:rsidRPr="00DD2B43" w:rsidRDefault="00F7299A" w:rsidP="00735476">
            <w:pPr>
              <w:widowControl w:val="0"/>
              <w:spacing w:after="160" w:line="360" w:lineRule="auto"/>
              <w:jc w:val="center"/>
              <w:rPr>
                <w:rFonts w:ascii="GHEA Grapalat" w:hAnsi="GHEA Grapalat"/>
              </w:rPr>
            </w:pPr>
            <w:r w:rsidRPr="000D2933">
              <w:rPr>
                <w:rFonts w:ascii="GHEA Grapalat" w:hAnsi="GHEA Grapalat"/>
              </w:rPr>
              <w:t>ПОКУПАТЕЛЬ</w:t>
            </w:r>
          </w:p>
          <w:p w:rsidR="00F7299A" w:rsidRPr="000D2933" w:rsidRDefault="00F7299A" w:rsidP="00735476">
            <w:pPr>
              <w:widowControl w:val="0"/>
              <w:jc w:val="center"/>
              <w:rPr>
                <w:rFonts w:ascii="GHEA Grapalat" w:hAnsi="GHEA Grapalat"/>
              </w:rPr>
            </w:pPr>
            <w:r w:rsidRPr="000D2933">
              <w:rPr>
                <w:rFonts w:ascii="GHEA Grapalat" w:hAnsi="GHEA Grapalat"/>
              </w:rPr>
              <w:t>__________________________</w:t>
            </w:r>
          </w:p>
          <w:p w:rsidR="00F7299A" w:rsidRPr="000D2933" w:rsidRDefault="00F7299A" w:rsidP="00735476">
            <w:pPr>
              <w:widowControl w:val="0"/>
              <w:spacing w:after="160" w:line="360" w:lineRule="auto"/>
              <w:jc w:val="center"/>
              <w:rPr>
                <w:rFonts w:ascii="GHEA Grapalat" w:hAnsi="GHEA Grapalat"/>
              </w:rPr>
            </w:pPr>
            <w:r w:rsidRPr="000D2933">
              <w:rPr>
                <w:rFonts w:ascii="GHEA Grapalat" w:hAnsi="GHEA Grapalat"/>
              </w:rPr>
              <w:t>/подпись/</w:t>
            </w:r>
          </w:p>
          <w:p w:rsidR="00F7299A" w:rsidRPr="00DD2B43" w:rsidRDefault="00F7299A" w:rsidP="00735476">
            <w:pPr>
              <w:widowControl w:val="0"/>
              <w:spacing w:after="160" w:line="360" w:lineRule="auto"/>
              <w:jc w:val="center"/>
              <w:rPr>
                <w:rFonts w:ascii="GHEA Grapalat" w:hAnsi="GHEA Grapalat"/>
              </w:rPr>
            </w:pPr>
            <w:r w:rsidRPr="00DD2B43">
              <w:rPr>
                <w:rFonts w:ascii="GHEA Grapalat" w:hAnsi="GHEA Grapalat"/>
              </w:rPr>
              <w:t>М. П.</w:t>
            </w:r>
          </w:p>
        </w:tc>
      </w:tr>
    </w:tbl>
    <w:p w:rsidR="00FF794E" w:rsidRDefault="00FF794E" w:rsidP="004011B0">
      <w:pPr>
        <w:widowControl w:val="0"/>
        <w:spacing w:after="160" w:line="360" w:lineRule="auto"/>
        <w:jc w:val="right"/>
        <w:rPr>
          <w:rFonts w:ascii="GHEA Grapalat" w:hAnsi="GHEA Grapalat"/>
          <w:i/>
        </w:rPr>
      </w:pPr>
    </w:p>
    <w:p w:rsidR="00FF794E" w:rsidRDefault="00FF794E" w:rsidP="004011B0">
      <w:pPr>
        <w:widowControl w:val="0"/>
        <w:spacing w:after="160" w:line="360" w:lineRule="auto"/>
        <w:jc w:val="right"/>
        <w:rPr>
          <w:rFonts w:ascii="GHEA Grapalat" w:hAnsi="GHEA Grapalat"/>
          <w:i/>
        </w:rPr>
      </w:pPr>
    </w:p>
    <w:p w:rsidR="00FF794E" w:rsidRDefault="00FF794E" w:rsidP="004011B0">
      <w:pPr>
        <w:widowControl w:val="0"/>
        <w:spacing w:after="160" w:line="360" w:lineRule="auto"/>
        <w:jc w:val="right"/>
        <w:rPr>
          <w:rFonts w:ascii="GHEA Grapalat" w:hAnsi="GHEA Grapalat"/>
          <w:i/>
        </w:rPr>
      </w:pPr>
    </w:p>
    <w:p w:rsidR="00F7299A" w:rsidRDefault="00F7299A" w:rsidP="004011B0">
      <w:pPr>
        <w:widowControl w:val="0"/>
        <w:spacing w:after="160" w:line="360" w:lineRule="auto"/>
        <w:jc w:val="right"/>
        <w:rPr>
          <w:rFonts w:ascii="GHEA Grapalat" w:hAnsi="GHEA Grapalat"/>
          <w:i/>
        </w:rPr>
        <w:sectPr w:rsidR="00F7299A" w:rsidSect="00C56EFA">
          <w:footnotePr>
            <w:pos w:val="beneathText"/>
          </w:footnotePr>
          <w:pgSz w:w="11906" w:h="16838" w:code="9"/>
          <w:pgMar w:top="1418" w:right="1418" w:bottom="851" w:left="902" w:header="561" w:footer="561" w:gutter="0"/>
          <w:cols w:space="720"/>
        </w:sectPr>
      </w:pPr>
    </w:p>
    <w:p w:rsidR="004011B0" w:rsidRPr="00AA5BD2" w:rsidRDefault="004011B0" w:rsidP="004011B0">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4011B0" w:rsidRPr="00AA5BD2" w:rsidRDefault="004011B0" w:rsidP="004011B0">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F7299A"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F7299A" w:rsidRPr="00BD39D8">
        <w:rPr>
          <w:rFonts w:ascii="GHEA Grapalat" w:hAnsi="GHEA Grapalat"/>
          <w:i/>
        </w:rPr>
        <w:t>4</w:t>
      </w:r>
      <w:r w:rsidRPr="00AA5BD2">
        <w:rPr>
          <w:rFonts w:ascii="GHEA Grapalat" w:hAnsi="GHEA Grapalat"/>
          <w:i/>
        </w:rPr>
        <w:t>г.</w:t>
      </w:r>
    </w:p>
    <w:p w:rsidR="004011B0" w:rsidRPr="00016450" w:rsidRDefault="004011B0" w:rsidP="004011B0">
      <w:pPr>
        <w:widowControl w:val="0"/>
        <w:spacing w:after="160"/>
        <w:jc w:val="center"/>
        <w:rPr>
          <w:rFonts w:ascii="GHEA Grapalat" w:hAnsi="GHEA Grapalat"/>
        </w:rPr>
      </w:pPr>
      <w:r>
        <w:rPr>
          <w:rFonts w:ascii="GHEA Grapalat" w:hAnsi="GHEA Grapalat"/>
        </w:rPr>
        <w:t>ГРАФИК ОПЛАТЫ</w:t>
      </w:r>
    </w:p>
    <w:p w:rsidR="004011B0" w:rsidRPr="00016450" w:rsidRDefault="004011B0" w:rsidP="004011B0">
      <w:pPr>
        <w:widowControl w:val="0"/>
        <w:spacing w:after="160"/>
        <w:jc w:val="right"/>
        <w:rPr>
          <w:rFonts w:ascii="GHEA Grapalat" w:hAnsi="GHEA Grapalat"/>
        </w:rPr>
      </w:pPr>
      <w:r w:rsidRPr="00016450">
        <w:rPr>
          <w:rFonts w:ascii="GHEA Grapalat" w:hAnsi="GHEA Grapalat"/>
        </w:rPr>
        <w:t>драмов РА</w:t>
      </w: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2172"/>
        <w:gridCol w:w="3165"/>
        <w:gridCol w:w="2126"/>
        <w:gridCol w:w="1156"/>
      </w:tblGrid>
      <w:tr w:rsidR="004011B0" w:rsidRPr="00576215" w:rsidTr="00F7299A">
        <w:trPr>
          <w:trHeight w:val="456"/>
          <w:jc w:val="center"/>
        </w:trPr>
        <w:tc>
          <w:tcPr>
            <w:tcW w:w="10166" w:type="dxa"/>
            <w:gridSpan w:val="5"/>
            <w:vAlign w:val="center"/>
          </w:tcPr>
          <w:p w:rsidR="004011B0" w:rsidRPr="001C4292" w:rsidRDefault="004011B0" w:rsidP="00735476">
            <w:pPr>
              <w:widowControl w:val="0"/>
              <w:spacing w:after="120"/>
              <w:jc w:val="center"/>
              <w:rPr>
                <w:rFonts w:ascii="GHEA Grapalat" w:hAnsi="GHEA Grapalat"/>
                <w:szCs w:val="20"/>
              </w:rPr>
            </w:pPr>
            <w:r w:rsidRPr="001C4292">
              <w:rPr>
                <w:rFonts w:ascii="GHEA Grapalat" w:hAnsi="GHEA Grapalat"/>
                <w:szCs w:val="20"/>
              </w:rPr>
              <w:t>Товар</w:t>
            </w:r>
          </w:p>
        </w:tc>
      </w:tr>
      <w:tr w:rsidR="00F7299A" w:rsidRPr="00576215" w:rsidTr="00F7299A">
        <w:trPr>
          <w:trHeight w:val="2072"/>
          <w:jc w:val="center"/>
        </w:trPr>
        <w:tc>
          <w:tcPr>
            <w:tcW w:w="1547" w:type="dxa"/>
            <w:vAlign w:val="center"/>
          </w:tcPr>
          <w:p w:rsidR="00F7299A" w:rsidRDefault="004011B0" w:rsidP="00F7299A">
            <w:pPr>
              <w:widowControl w:val="0"/>
              <w:jc w:val="center"/>
              <w:rPr>
                <w:rFonts w:ascii="GHEA Grapalat" w:hAnsi="GHEA Grapalat"/>
                <w:szCs w:val="20"/>
              </w:rPr>
            </w:pPr>
            <w:r w:rsidRPr="00E9005B">
              <w:rPr>
                <w:rFonts w:ascii="GHEA Grapalat" w:hAnsi="GHEA Grapalat"/>
                <w:szCs w:val="20"/>
              </w:rPr>
              <w:t>номер предусмо</w:t>
            </w:r>
          </w:p>
          <w:p w:rsidR="00F7299A" w:rsidRDefault="004011B0" w:rsidP="00F7299A">
            <w:pPr>
              <w:widowControl w:val="0"/>
              <w:jc w:val="center"/>
              <w:rPr>
                <w:rFonts w:ascii="GHEA Grapalat" w:hAnsi="GHEA Grapalat"/>
                <w:szCs w:val="20"/>
              </w:rPr>
            </w:pPr>
            <w:r w:rsidRPr="00E9005B">
              <w:rPr>
                <w:rFonts w:ascii="GHEA Grapalat" w:hAnsi="GHEA Grapalat"/>
                <w:szCs w:val="20"/>
              </w:rPr>
              <w:t>тренного приглаше</w:t>
            </w:r>
          </w:p>
          <w:p w:rsidR="00F7299A" w:rsidRDefault="004011B0" w:rsidP="00F7299A">
            <w:pPr>
              <w:widowControl w:val="0"/>
              <w:jc w:val="center"/>
              <w:rPr>
                <w:rFonts w:ascii="GHEA Grapalat" w:hAnsi="GHEA Grapalat"/>
                <w:szCs w:val="20"/>
              </w:rPr>
            </w:pPr>
            <w:r w:rsidRPr="00E9005B">
              <w:rPr>
                <w:rFonts w:ascii="GHEA Grapalat" w:hAnsi="GHEA Grapalat"/>
                <w:szCs w:val="20"/>
              </w:rPr>
              <w:t xml:space="preserve">нием </w:t>
            </w:r>
          </w:p>
          <w:p w:rsidR="004011B0" w:rsidRPr="00E9005B" w:rsidRDefault="004011B0" w:rsidP="00F7299A">
            <w:pPr>
              <w:widowControl w:val="0"/>
              <w:jc w:val="center"/>
              <w:rPr>
                <w:rFonts w:ascii="GHEA Grapalat" w:hAnsi="GHEA Grapalat"/>
                <w:szCs w:val="20"/>
              </w:rPr>
            </w:pPr>
            <w:r w:rsidRPr="00E9005B">
              <w:rPr>
                <w:rFonts w:ascii="GHEA Grapalat" w:hAnsi="GHEA Grapalat"/>
                <w:szCs w:val="20"/>
              </w:rPr>
              <w:t>лота</w:t>
            </w:r>
          </w:p>
        </w:tc>
        <w:tc>
          <w:tcPr>
            <w:tcW w:w="2172" w:type="dxa"/>
            <w:vAlign w:val="center"/>
          </w:tcPr>
          <w:p w:rsidR="004011B0" w:rsidRPr="00E9005B" w:rsidRDefault="004011B0" w:rsidP="00735476">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165" w:type="dxa"/>
            <w:vAlign w:val="center"/>
          </w:tcPr>
          <w:p w:rsidR="004011B0" w:rsidRPr="00E9005B" w:rsidRDefault="004011B0" w:rsidP="00735476">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3282" w:type="dxa"/>
            <w:gridSpan w:val="2"/>
            <w:vAlign w:val="center"/>
          </w:tcPr>
          <w:p w:rsidR="004011B0" w:rsidRPr="00004CC4" w:rsidRDefault="004011B0" w:rsidP="00735476">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Pr="00BD39D8">
              <w:rPr>
                <w:rFonts w:ascii="GHEA Grapalat" w:hAnsi="GHEA Grapalat"/>
                <w:szCs w:val="20"/>
              </w:rPr>
              <w:t>3</w:t>
            </w:r>
            <w:r w:rsidRPr="00004CC4">
              <w:rPr>
                <w:rFonts w:ascii="GHEA Grapalat" w:hAnsi="GHEA Grapalat"/>
                <w:szCs w:val="20"/>
              </w:rPr>
              <w:t>г</w:t>
            </w:r>
          </w:p>
          <w:p w:rsidR="004011B0" w:rsidRPr="00E9005B" w:rsidRDefault="004011B0" w:rsidP="00735476">
            <w:pPr>
              <w:widowControl w:val="0"/>
              <w:spacing w:after="120"/>
              <w:jc w:val="center"/>
              <w:rPr>
                <w:rFonts w:ascii="GHEA Grapalat" w:hAnsi="GHEA Grapalat"/>
                <w:szCs w:val="20"/>
              </w:rPr>
            </w:pPr>
          </w:p>
        </w:tc>
      </w:tr>
      <w:tr w:rsidR="00F7299A" w:rsidRPr="00576215" w:rsidTr="00F7299A">
        <w:trPr>
          <w:trHeight w:val="715"/>
          <w:jc w:val="center"/>
        </w:trPr>
        <w:tc>
          <w:tcPr>
            <w:tcW w:w="1547" w:type="dxa"/>
            <w:vAlign w:val="center"/>
          </w:tcPr>
          <w:p w:rsidR="00F7299A" w:rsidRPr="00C36823" w:rsidRDefault="00F7299A" w:rsidP="00F7299A">
            <w:pPr>
              <w:widowControl w:val="0"/>
              <w:spacing w:after="120"/>
              <w:jc w:val="center"/>
              <w:rPr>
                <w:rFonts w:ascii="GHEA Grapalat" w:hAnsi="GHEA Grapalat"/>
                <w:sz w:val="16"/>
                <w:szCs w:val="20"/>
                <w:lang w:val="en-US"/>
              </w:rPr>
            </w:pPr>
            <w:r>
              <w:rPr>
                <w:rFonts w:ascii="GHEA Grapalat" w:hAnsi="GHEA Grapalat"/>
                <w:sz w:val="16"/>
                <w:szCs w:val="20"/>
                <w:lang w:val="en-US"/>
              </w:rPr>
              <w:t>1</w:t>
            </w:r>
          </w:p>
        </w:tc>
        <w:tc>
          <w:tcPr>
            <w:tcW w:w="2172" w:type="dxa"/>
            <w:vAlign w:val="center"/>
          </w:tcPr>
          <w:p w:rsidR="00F7299A" w:rsidRPr="00120D20" w:rsidRDefault="00F7299A" w:rsidP="00F7299A">
            <w:pPr>
              <w:jc w:val="center"/>
              <w:rPr>
                <w:rFonts w:ascii="GHEA Grapalat" w:hAnsi="GHEA Grapalat"/>
              </w:rPr>
            </w:pPr>
            <w:r>
              <w:rPr>
                <w:rFonts w:ascii="Arial Unicode" w:hAnsi="Arial Unicode" w:cs="Arial"/>
                <w:sz w:val="22"/>
                <w:szCs w:val="22"/>
              </w:rPr>
              <w:t>31531730</w:t>
            </w:r>
          </w:p>
        </w:tc>
        <w:tc>
          <w:tcPr>
            <w:tcW w:w="3165" w:type="dxa"/>
            <w:vAlign w:val="center"/>
          </w:tcPr>
          <w:p w:rsidR="00F7299A" w:rsidRDefault="00F7299A" w:rsidP="00F7299A">
            <w:pPr>
              <w:rPr>
                <w:rFonts w:ascii="GHEA Grapalat" w:hAnsi="GHEA Grapalat"/>
                <w:b/>
                <w:sz w:val="22"/>
              </w:rPr>
            </w:pPr>
            <w:r w:rsidRPr="00BE6924">
              <w:rPr>
                <w:rFonts w:ascii="GHEA Grapalat" w:hAnsi="GHEA Grapalat"/>
                <w:b/>
                <w:sz w:val="22"/>
              </w:rPr>
              <w:t>Светильник LED</w:t>
            </w:r>
          </w:p>
          <w:p w:rsidR="00F7299A" w:rsidRDefault="00F7299A" w:rsidP="00F7299A">
            <w:r w:rsidRPr="00BE6924">
              <w:rPr>
                <w:rFonts w:ascii="GHEA Grapalat" w:hAnsi="GHEA Grapalat"/>
                <w:b/>
                <w:sz w:val="22"/>
              </w:rPr>
              <w:t xml:space="preserve"> </w:t>
            </w:r>
            <w:r w:rsidRPr="00BE6924">
              <w:rPr>
                <w:rFonts w:ascii="GHEA Grapalat" w:hAnsi="GHEA Grapalat"/>
              </w:rPr>
              <w:t xml:space="preserve">( не менее 21 000 </w:t>
            </w:r>
            <w:r w:rsidRPr="00BE6924">
              <w:rPr>
                <w:rFonts w:ascii="GHEA Grapalat" w:hAnsi="GHEA Grapalat"/>
                <w:lang w:val="hy-AM"/>
              </w:rPr>
              <w:t>люмен</w:t>
            </w:r>
            <w:r w:rsidRPr="00BE6924">
              <w:rPr>
                <w:rFonts w:ascii="GHEA Grapalat" w:hAnsi="GHEA Grapalat"/>
              </w:rPr>
              <w:t>)</w:t>
            </w:r>
          </w:p>
        </w:tc>
        <w:tc>
          <w:tcPr>
            <w:tcW w:w="2126" w:type="dxa"/>
            <w:vAlign w:val="center"/>
          </w:tcPr>
          <w:p w:rsidR="00F7299A" w:rsidRPr="00E9005B" w:rsidRDefault="00F7299A" w:rsidP="00F7299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F7299A" w:rsidRPr="00576215" w:rsidRDefault="00F7299A" w:rsidP="00F7299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F7299A" w:rsidRPr="00576215" w:rsidTr="00F7299A">
        <w:trPr>
          <w:trHeight w:val="715"/>
          <w:jc w:val="center"/>
        </w:trPr>
        <w:tc>
          <w:tcPr>
            <w:tcW w:w="1547" w:type="dxa"/>
            <w:vAlign w:val="center"/>
          </w:tcPr>
          <w:p w:rsidR="00F7299A" w:rsidRDefault="00F7299A" w:rsidP="00F7299A">
            <w:pPr>
              <w:widowControl w:val="0"/>
              <w:spacing w:after="120"/>
              <w:jc w:val="center"/>
              <w:rPr>
                <w:rFonts w:ascii="GHEA Grapalat" w:hAnsi="GHEA Grapalat"/>
                <w:sz w:val="16"/>
                <w:szCs w:val="20"/>
                <w:lang w:val="en-US"/>
              </w:rPr>
            </w:pPr>
            <w:r>
              <w:rPr>
                <w:rFonts w:ascii="GHEA Grapalat" w:hAnsi="GHEA Grapalat"/>
                <w:sz w:val="16"/>
                <w:szCs w:val="20"/>
                <w:lang w:val="en-US"/>
              </w:rPr>
              <w:t>2</w:t>
            </w:r>
          </w:p>
        </w:tc>
        <w:tc>
          <w:tcPr>
            <w:tcW w:w="2172" w:type="dxa"/>
            <w:vAlign w:val="center"/>
          </w:tcPr>
          <w:p w:rsidR="00F7299A" w:rsidRPr="00120D20" w:rsidRDefault="00F7299A" w:rsidP="00F7299A">
            <w:pPr>
              <w:jc w:val="center"/>
              <w:rPr>
                <w:rFonts w:ascii="GHEA Grapalat" w:hAnsi="GHEA Grapalat"/>
              </w:rPr>
            </w:pPr>
            <w:r>
              <w:rPr>
                <w:rFonts w:ascii="Arial Unicode" w:hAnsi="Arial Unicode" w:cs="Arial"/>
                <w:sz w:val="22"/>
                <w:szCs w:val="22"/>
              </w:rPr>
              <w:t>31531730</w:t>
            </w:r>
          </w:p>
        </w:tc>
        <w:tc>
          <w:tcPr>
            <w:tcW w:w="3165" w:type="dxa"/>
            <w:vAlign w:val="center"/>
          </w:tcPr>
          <w:p w:rsidR="00F7299A" w:rsidRDefault="00F7299A" w:rsidP="00F7299A">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6</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2126" w:type="dxa"/>
            <w:vAlign w:val="center"/>
          </w:tcPr>
          <w:p w:rsidR="00F7299A" w:rsidRDefault="00F7299A" w:rsidP="00F7299A">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F7299A" w:rsidRDefault="00F7299A" w:rsidP="00F7299A">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F7299A" w:rsidRPr="00576215" w:rsidTr="00F7299A">
        <w:trPr>
          <w:trHeight w:val="715"/>
          <w:jc w:val="center"/>
        </w:trPr>
        <w:tc>
          <w:tcPr>
            <w:tcW w:w="1547" w:type="dxa"/>
            <w:vAlign w:val="center"/>
          </w:tcPr>
          <w:p w:rsidR="00F7299A" w:rsidRDefault="00F7299A" w:rsidP="00F7299A">
            <w:pPr>
              <w:widowControl w:val="0"/>
              <w:spacing w:after="120"/>
              <w:jc w:val="center"/>
              <w:rPr>
                <w:rFonts w:ascii="GHEA Grapalat" w:hAnsi="GHEA Grapalat"/>
                <w:sz w:val="16"/>
                <w:szCs w:val="20"/>
                <w:lang w:val="en-US"/>
              </w:rPr>
            </w:pPr>
            <w:r>
              <w:rPr>
                <w:rFonts w:ascii="GHEA Grapalat" w:hAnsi="GHEA Grapalat"/>
                <w:sz w:val="16"/>
                <w:szCs w:val="20"/>
                <w:lang w:val="en-US"/>
              </w:rPr>
              <w:t>3</w:t>
            </w:r>
          </w:p>
        </w:tc>
        <w:tc>
          <w:tcPr>
            <w:tcW w:w="2172" w:type="dxa"/>
            <w:vAlign w:val="center"/>
          </w:tcPr>
          <w:p w:rsidR="00F7299A" w:rsidRPr="00120D20" w:rsidRDefault="00F7299A" w:rsidP="00F7299A">
            <w:pPr>
              <w:jc w:val="center"/>
              <w:rPr>
                <w:rFonts w:ascii="GHEA Grapalat" w:hAnsi="GHEA Grapalat"/>
              </w:rPr>
            </w:pPr>
            <w:r>
              <w:rPr>
                <w:rFonts w:ascii="Arial Unicode" w:hAnsi="Arial Unicode" w:cs="Arial"/>
                <w:sz w:val="22"/>
                <w:szCs w:val="22"/>
              </w:rPr>
              <w:t>31531730</w:t>
            </w:r>
          </w:p>
        </w:tc>
        <w:tc>
          <w:tcPr>
            <w:tcW w:w="3165" w:type="dxa"/>
            <w:vAlign w:val="center"/>
          </w:tcPr>
          <w:p w:rsidR="00F7299A" w:rsidRDefault="00F7299A" w:rsidP="00F7299A">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7</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2126" w:type="dxa"/>
            <w:vAlign w:val="center"/>
          </w:tcPr>
          <w:p w:rsidR="00F7299A" w:rsidRDefault="00F7299A" w:rsidP="00F7299A">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F7299A" w:rsidRDefault="00F7299A" w:rsidP="00F7299A">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4011B0" w:rsidRPr="00576215" w:rsidTr="00F7299A">
        <w:trPr>
          <w:trHeight w:val="487"/>
          <w:jc w:val="center"/>
        </w:trPr>
        <w:tc>
          <w:tcPr>
            <w:tcW w:w="9010" w:type="dxa"/>
            <w:gridSpan w:val="4"/>
            <w:vAlign w:val="center"/>
          </w:tcPr>
          <w:p w:rsidR="004011B0" w:rsidRDefault="004011B0" w:rsidP="00735476">
            <w:pPr>
              <w:widowControl w:val="0"/>
              <w:spacing w:after="120"/>
              <w:ind w:right="-1"/>
              <w:rPr>
                <w:rFonts w:ascii="GHEA Grapalat" w:hAnsi="GHEA Grapalat"/>
                <w:sz w:val="20"/>
                <w:szCs w:val="20"/>
                <w:lang w:val="en-US"/>
              </w:rPr>
            </w:pPr>
            <w:r w:rsidRPr="00DF4A61">
              <w:rPr>
                <w:rFonts w:ascii="GHEA Grapalat" w:hAnsi="GHEA Grapalat"/>
                <w:sz w:val="26"/>
                <w:szCs w:val="20"/>
              </w:rPr>
              <w:t>Всего</w:t>
            </w:r>
          </w:p>
        </w:tc>
        <w:tc>
          <w:tcPr>
            <w:tcW w:w="1156" w:type="dxa"/>
            <w:vAlign w:val="center"/>
          </w:tcPr>
          <w:p w:rsidR="004011B0" w:rsidRDefault="004011B0" w:rsidP="00735476">
            <w:pPr>
              <w:widowControl w:val="0"/>
              <w:jc w:val="center"/>
              <w:rPr>
                <w:rFonts w:ascii="GHEA Grapalat" w:hAnsi="GHEA Grapalat"/>
                <w:sz w:val="22"/>
                <w:szCs w:val="22"/>
              </w:rPr>
            </w:pPr>
            <w:r>
              <w:rPr>
                <w:rFonts w:ascii="GHEA Grapalat" w:hAnsi="GHEA Grapalat"/>
                <w:sz w:val="20"/>
                <w:szCs w:val="20"/>
                <w:lang w:val="en-US"/>
              </w:rPr>
              <w:t>0</w:t>
            </w:r>
            <w:r w:rsidRPr="00576215">
              <w:rPr>
                <w:rFonts w:ascii="GHEA Grapalat" w:hAnsi="GHEA Grapalat"/>
                <w:sz w:val="20"/>
                <w:szCs w:val="20"/>
              </w:rPr>
              <w:t>%</w:t>
            </w:r>
          </w:p>
        </w:tc>
      </w:tr>
    </w:tbl>
    <w:p w:rsidR="004011B0" w:rsidRDefault="004011B0" w:rsidP="004011B0">
      <w:pPr>
        <w:pStyle w:val="FootnoteText"/>
        <w:widowControl w:val="0"/>
        <w:jc w:val="both"/>
        <w:rPr>
          <w:rFonts w:ascii="GHEA Grapalat" w:hAnsi="GHEA Grapalat"/>
          <w:i/>
          <w:lang w:val="en-US"/>
        </w:rPr>
      </w:pPr>
    </w:p>
    <w:p w:rsidR="004011B0" w:rsidRPr="008842CE" w:rsidRDefault="004011B0" w:rsidP="004011B0">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11B0" w:rsidRPr="008842CE" w:rsidRDefault="004011B0" w:rsidP="004011B0">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4011B0" w:rsidRPr="00233514" w:rsidRDefault="004011B0" w:rsidP="004011B0">
      <w:pPr>
        <w:pStyle w:val="FootnoteText"/>
        <w:widowControl w:val="0"/>
        <w:jc w:val="both"/>
        <w:rPr>
          <w:rFonts w:ascii="GHEA Grapalat" w:hAnsi="GHEA Grapalat"/>
          <w:i/>
        </w:rPr>
      </w:pPr>
    </w:p>
    <w:p w:rsidR="004011B0" w:rsidRPr="00B138F3" w:rsidRDefault="004011B0" w:rsidP="004011B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4011B0" w:rsidRPr="00B138F3" w:rsidTr="00735476">
        <w:trPr>
          <w:jc w:val="center"/>
        </w:trPr>
        <w:tc>
          <w:tcPr>
            <w:tcW w:w="4536" w:type="dxa"/>
          </w:tcPr>
          <w:p w:rsidR="004011B0" w:rsidRPr="00B138F3" w:rsidRDefault="004011B0" w:rsidP="00735476">
            <w:pPr>
              <w:widowControl w:val="0"/>
              <w:spacing w:after="160"/>
              <w:jc w:val="center"/>
              <w:rPr>
                <w:rFonts w:ascii="GHEA Grapalat" w:hAnsi="GHEA Grapalat" w:cs="Sylfaen"/>
                <w:b/>
                <w:bCs/>
              </w:rPr>
            </w:pPr>
            <w:r w:rsidRPr="00B138F3">
              <w:rPr>
                <w:rFonts w:ascii="GHEA Grapalat" w:hAnsi="GHEA Grapalat"/>
                <w:b/>
              </w:rPr>
              <w:t>ПОКУПАТЕЛЬ</w:t>
            </w:r>
          </w:p>
          <w:p w:rsidR="004011B0" w:rsidRPr="00B138F3" w:rsidRDefault="004011B0" w:rsidP="00735476">
            <w:pPr>
              <w:widowControl w:val="0"/>
              <w:jc w:val="center"/>
              <w:rPr>
                <w:rFonts w:ascii="GHEA Grapalat" w:hAnsi="GHEA Grapalat"/>
                <w:lang w:val="en-US"/>
              </w:rPr>
            </w:pPr>
            <w:r w:rsidRPr="00B138F3">
              <w:rPr>
                <w:rFonts w:ascii="GHEA Grapalat" w:hAnsi="GHEA Grapalat"/>
                <w:lang w:val="en-US"/>
              </w:rPr>
              <w:t>______________________</w:t>
            </w:r>
          </w:p>
          <w:p w:rsidR="004011B0" w:rsidRPr="00B138F3" w:rsidRDefault="004011B0" w:rsidP="0073547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4011B0" w:rsidRPr="00B138F3" w:rsidRDefault="004011B0" w:rsidP="00735476">
            <w:pPr>
              <w:widowControl w:val="0"/>
              <w:spacing w:after="160"/>
              <w:jc w:val="center"/>
              <w:rPr>
                <w:rFonts w:ascii="GHEA Grapalat" w:hAnsi="GHEA Grapalat"/>
              </w:rPr>
            </w:pPr>
          </w:p>
        </w:tc>
        <w:tc>
          <w:tcPr>
            <w:tcW w:w="4343" w:type="dxa"/>
          </w:tcPr>
          <w:p w:rsidR="004011B0" w:rsidRPr="00B138F3" w:rsidRDefault="004011B0" w:rsidP="00735476">
            <w:pPr>
              <w:widowControl w:val="0"/>
              <w:spacing w:after="160"/>
              <w:jc w:val="center"/>
              <w:rPr>
                <w:rFonts w:ascii="GHEA Grapalat" w:hAnsi="GHEA Grapalat" w:cs="Sylfaen"/>
                <w:b/>
                <w:bCs/>
              </w:rPr>
            </w:pPr>
            <w:r w:rsidRPr="00B138F3">
              <w:rPr>
                <w:rFonts w:ascii="GHEA Grapalat" w:hAnsi="GHEA Grapalat"/>
                <w:b/>
              </w:rPr>
              <w:t>ПРОДАВЕЦ</w:t>
            </w:r>
          </w:p>
          <w:p w:rsidR="004011B0" w:rsidRPr="00B138F3" w:rsidRDefault="004011B0" w:rsidP="00735476">
            <w:pPr>
              <w:widowControl w:val="0"/>
              <w:jc w:val="center"/>
              <w:rPr>
                <w:rFonts w:ascii="GHEA Grapalat" w:hAnsi="GHEA Grapalat"/>
                <w:lang w:val="en-US"/>
              </w:rPr>
            </w:pPr>
            <w:r w:rsidRPr="00B138F3">
              <w:rPr>
                <w:rFonts w:ascii="GHEA Grapalat" w:hAnsi="GHEA Grapalat"/>
                <w:lang w:val="en-US"/>
              </w:rPr>
              <w:t>______________________</w:t>
            </w:r>
          </w:p>
          <w:p w:rsidR="004011B0" w:rsidRPr="00B138F3" w:rsidRDefault="004011B0" w:rsidP="0073547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4011B0" w:rsidRPr="00B138F3" w:rsidRDefault="004011B0" w:rsidP="004011B0">
      <w:pPr>
        <w:widowControl w:val="0"/>
        <w:spacing w:after="160"/>
        <w:rPr>
          <w:rFonts w:ascii="GHEA Grapalat" w:hAnsi="GHEA Grapalat"/>
        </w:rPr>
        <w:sectPr w:rsidR="004011B0" w:rsidRPr="00B138F3" w:rsidSect="00F7299A">
          <w:footnotePr>
            <w:pos w:val="beneathText"/>
          </w:footnotePr>
          <w:pgSz w:w="11906" w:h="16838" w:code="9"/>
          <w:pgMar w:top="1418" w:right="1418" w:bottom="851" w:left="902" w:header="561" w:footer="561" w:gutter="0"/>
          <w:cols w:space="720"/>
        </w:sectPr>
      </w:pPr>
    </w:p>
    <w:p w:rsidR="004011B0" w:rsidRPr="00B138F3" w:rsidRDefault="004011B0" w:rsidP="004011B0">
      <w:pPr>
        <w:widowControl w:val="0"/>
        <w:spacing w:after="160"/>
        <w:jc w:val="right"/>
        <w:rPr>
          <w:rFonts w:ascii="GHEA Grapalat" w:hAnsi="GHEA Grapalat"/>
          <w:i/>
        </w:rPr>
      </w:pPr>
      <w:r w:rsidRPr="00B138F3">
        <w:rPr>
          <w:rFonts w:ascii="GHEA Grapalat" w:hAnsi="GHEA Grapalat"/>
          <w:i/>
        </w:rPr>
        <w:lastRenderedPageBreak/>
        <w:t>Приложение № 3</w:t>
      </w:r>
    </w:p>
    <w:p w:rsidR="004011B0" w:rsidRPr="00AA5BD2" w:rsidRDefault="004011B0" w:rsidP="004011B0">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F7299A"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F7299A" w:rsidRPr="00BD39D8">
        <w:rPr>
          <w:rFonts w:ascii="GHEA Grapalat" w:hAnsi="GHEA Grapalat"/>
          <w:i/>
        </w:rPr>
        <w:t>4</w:t>
      </w:r>
      <w:r w:rsidRPr="00AA5BD2">
        <w:rPr>
          <w:rFonts w:ascii="GHEA Grapalat" w:hAnsi="GHEA Grapalat"/>
          <w:i/>
        </w:rPr>
        <w:t>г.</w:t>
      </w:r>
    </w:p>
    <w:p w:rsidR="004011B0" w:rsidRPr="00B138F3" w:rsidRDefault="004011B0" w:rsidP="004011B0">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4011B0" w:rsidRPr="00B138F3" w:rsidTr="00735476">
        <w:trPr>
          <w:tblCellSpacing w:w="7" w:type="dxa"/>
          <w:jc w:val="center"/>
        </w:trPr>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 xml:space="preserve">Сторона договора </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_______________________________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_______________________________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место нахождения 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Р/С____________________________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 xml:space="preserve">Заказчик </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__________________________________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__________________________________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место нахождения 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Р/С_______________________________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УНН______________________________</w:t>
            </w:r>
          </w:p>
        </w:tc>
      </w:tr>
    </w:tbl>
    <w:p w:rsidR="004011B0" w:rsidRPr="00B138F3" w:rsidRDefault="004011B0" w:rsidP="004011B0">
      <w:pPr>
        <w:widowControl w:val="0"/>
        <w:spacing w:after="160"/>
        <w:ind w:firstLine="375"/>
        <w:rPr>
          <w:rFonts w:ascii="GHEA Grapalat" w:hAnsi="GHEA Grapalat"/>
          <w:iCs/>
        </w:rPr>
      </w:pPr>
    </w:p>
    <w:p w:rsidR="004011B0" w:rsidRPr="00B138F3" w:rsidRDefault="004011B0" w:rsidP="004011B0">
      <w:pPr>
        <w:widowControl w:val="0"/>
        <w:spacing w:after="160"/>
        <w:ind w:left="567" w:right="467"/>
        <w:jc w:val="center"/>
        <w:rPr>
          <w:rFonts w:ascii="GHEA Grapalat" w:hAnsi="GHEA Grapalat"/>
          <w:iCs/>
        </w:rPr>
      </w:pPr>
      <w:r w:rsidRPr="00B138F3">
        <w:rPr>
          <w:rFonts w:ascii="GHEA Grapalat" w:hAnsi="GHEA Grapalat"/>
          <w:b/>
        </w:rPr>
        <w:t>АКТ №</w:t>
      </w:r>
    </w:p>
    <w:p w:rsidR="004011B0" w:rsidRPr="00B138F3" w:rsidRDefault="004011B0" w:rsidP="004011B0">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4011B0" w:rsidRPr="00B138F3" w:rsidRDefault="004011B0" w:rsidP="004011B0">
      <w:pPr>
        <w:pStyle w:val="BodyTextIndent"/>
        <w:widowControl w:val="0"/>
        <w:spacing w:after="160" w:line="240" w:lineRule="auto"/>
        <w:ind w:firstLine="0"/>
        <w:jc w:val="center"/>
        <w:rPr>
          <w:rFonts w:ascii="GHEA Grapalat" w:hAnsi="GHEA Grapalat"/>
          <w:b/>
          <w:bCs/>
          <w:iCs/>
          <w:sz w:val="24"/>
          <w:szCs w:val="24"/>
        </w:rPr>
      </w:pPr>
    </w:p>
    <w:p w:rsidR="004011B0" w:rsidRPr="00B138F3" w:rsidRDefault="004011B0" w:rsidP="004011B0">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4011B0" w:rsidRPr="00B138F3" w:rsidRDefault="004011B0" w:rsidP="004011B0">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4011B0" w:rsidRPr="00B138F3" w:rsidRDefault="004011B0" w:rsidP="004011B0">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4011B0" w:rsidRPr="00B138F3" w:rsidRDefault="004011B0" w:rsidP="004011B0">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4011B0" w:rsidRPr="00B138F3" w:rsidRDefault="004011B0" w:rsidP="004011B0">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4011B0" w:rsidRPr="00B138F3" w:rsidRDefault="004011B0" w:rsidP="004011B0">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4011B0" w:rsidRPr="00B138F3" w:rsidTr="00735476">
        <w:trPr>
          <w:jc w:val="center"/>
        </w:trPr>
        <w:tc>
          <w:tcPr>
            <w:tcW w:w="442" w:type="dxa"/>
            <w:vMerge w:val="restart"/>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4011B0" w:rsidRPr="00B138F3" w:rsidRDefault="004011B0" w:rsidP="007354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4011B0" w:rsidRPr="00B138F3" w:rsidTr="00735476">
        <w:trPr>
          <w:jc w:val="center"/>
        </w:trPr>
        <w:tc>
          <w:tcPr>
            <w:tcW w:w="442" w:type="dxa"/>
            <w:vMerge/>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4011B0" w:rsidRPr="00B138F3" w:rsidTr="00735476">
        <w:trPr>
          <w:trHeight w:val="1105"/>
          <w:jc w:val="center"/>
        </w:trPr>
        <w:tc>
          <w:tcPr>
            <w:tcW w:w="442" w:type="dxa"/>
            <w:vMerge/>
            <w:tcBorders>
              <w:bottom w:val="single" w:sz="4" w:space="0" w:color="auto"/>
            </w:tcBorders>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r>
      <w:tr w:rsidR="004011B0" w:rsidRPr="00B138F3" w:rsidTr="00735476">
        <w:trPr>
          <w:jc w:val="center"/>
        </w:trPr>
        <w:tc>
          <w:tcPr>
            <w:tcW w:w="442"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r>
      <w:tr w:rsidR="004011B0" w:rsidRPr="00B138F3" w:rsidTr="00735476">
        <w:trPr>
          <w:jc w:val="center"/>
        </w:trPr>
        <w:tc>
          <w:tcPr>
            <w:tcW w:w="442"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r>
    </w:tbl>
    <w:p w:rsidR="004011B0" w:rsidRPr="00B138F3" w:rsidRDefault="004011B0" w:rsidP="004011B0">
      <w:pPr>
        <w:widowControl w:val="0"/>
        <w:spacing w:after="160"/>
        <w:ind w:firstLine="375"/>
        <w:jc w:val="both"/>
        <w:rPr>
          <w:rFonts w:ascii="GHEA Grapalat" w:hAnsi="GHEA Grapalat" w:cs="Arial"/>
          <w:iCs/>
          <w:lang w:val="en-US"/>
        </w:rPr>
      </w:pPr>
    </w:p>
    <w:p w:rsidR="004011B0" w:rsidRPr="00B138F3" w:rsidRDefault="004011B0" w:rsidP="004011B0">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4011B0" w:rsidRPr="00B138F3" w:rsidRDefault="004011B0" w:rsidP="004011B0">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011B0" w:rsidRPr="00B138F3" w:rsidTr="00735476">
        <w:trPr>
          <w:trHeight w:val="266"/>
          <w:tblCellSpacing w:w="7" w:type="dxa"/>
          <w:jc w:val="center"/>
        </w:trPr>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Товар принят</w:t>
            </w:r>
          </w:p>
        </w:tc>
      </w:tr>
      <w:tr w:rsidR="004011B0" w:rsidRPr="00B138F3" w:rsidTr="00735476">
        <w:trPr>
          <w:trHeight w:val="473"/>
          <w:tblCellSpacing w:w="7" w:type="dxa"/>
          <w:jc w:val="center"/>
        </w:trPr>
        <w:tc>
          <w:tcPr>
            <w:tcW w:w="0" w:type="auto"/>
            <w:vAlign w:val="center"/>
          </w:tcPr>
          <w:p w:rsidR="004011B0" w:rsidRPr="00B138F3" w:rsidRDefault="004011B0" w:rsidP="00735476">
            <w:pPr>
              <w:widowControl w:val="0"/>
              <w:jc w:val="center"/>
              <w:rPr>
                <w:rFonts w:ascii="GHEA Grapalat" w:hAnsi="GHEA Grapalat"/>
                <w:iCs/>
              </w:rPr>
            </w:pPr>
            <w:r w:rsidRPr="00B138F3">
              <w:rPr>
                <w:rFonts w:ascii="GHEA Grapalat" w:hAnsi="GHEA Grapalat"/>
              </w:rPr>
              <w:t xml:space="preserve">_______________________ </w:t>
            </w:r>
          </w:p>
          <w:p w:rsidR="004011B0" w:rsidRPr="00B138F3" w:rsidRDefault="004011B0" w:rsidP="00735476">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4011B0" w:rsidRPr="00B138F3" w:rsidRDefault="004011B0" w:rsidP="00735476">
            <w:pPr>
              <w:widowControl w:val="0"/>
              <w:jc w:val="center"/>
              <w:rPr>
                <w:rFonts w:ascii="GHEA Grapalat" w:hAnsi="GHEA Grapalat"/>
                <w:iCs/>
              </w:rPr>
            </w:pPr>
            <w:r w:rsidRPr="00B138F3">
              <w:rPr>
                <w:rFonts w:ascii="GHEA Grapalat" w:hAnsi="GHEA Grapalat"/>
              </w:rPr>
              <w:t>_______________________</w:t>
            </w:r>
          </w:p>
          <w:p w:rsidR="004011B0" w:rsidRPr="00B138F3" w:rsidRDefault="004011B0" w:rsidP="00735476">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4011B0" w:rsidRPr="00B138F3" w:rsidTr="00735476">
        <w:trPr>
          <w:trHeight w:val="503"/>
          <w:tblCellSpacing w:w="7" w:type="dxa"/>
          <w:jc w:val="center"/>
        </w:trPr>
        <w:tc>
          <w:tcPr>
            <w:tcW w:w="0" w:type="auto"/>
            <w:vAlign w:val="center"/>
          </w:tcPr>
          <w:p w:rsidR="004011B0" w:rsidRPr="00B138F3" w:rsidRDefault="004011B0" w:rsidP="00735476">
            <w:pPr>
              <w:widowControl w:val="0"/>
              <w:jc w:val="center"/>
              <w:rPr>
                <w:rFonts w:ascii="GHEA Grapalat" w:hAnsi="GHEA Grapalat"/>
                <w:iCs/>
              </w:rPr>
            </w:pPr>
            <w:r w:rsidRPr="00B138F3">
              <w:rPr>
                <w:rFonts w:ascii="GHEA Grapalat" w:hAnsi="GHEA Grapalat"/>
              </w:rPr>
              <w:t xml:space="preserve">______________________ </w:t>
            </w:r>
          </w:p>
          <w:p w:rsidR="004011B0" w:rsidRPr="00B138F3" w:rsidRDefault="004011B0" w:rsidP="00735476">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4011B0" w:rsidRPr="00B138F3" w:rsidRDefault="004011B0" w:rsidP="00735476">
            <w:pPr>
              <w:widowControl w:val="0"/>
              <w:jc w:val="center"/>
              <w:rPr>
                <w:rFonts w:ascii="GHEA Grapalat" w:hAnsi="GHEA Grapalat"/>
                <w:iCs/>
              </w:rPr>
            </w:pPr>
            <w:r w:rsidRPr="00B138F3">
              <w:rPr>
                <w:rFonts w:ascii="GHEA Grapalat" w:hAnsi="GHEA Grapalat"/>
              </w:rPr>
              <w:t>_______________________</w:t>
            </w:r>
          </w:p>
          <w:p w:rsidR="004011B0" w:rsidRPr="00B138F3" w:rsidRDefault="004011B0" w:rsidP="00735476">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4011B0" w:rsidRPr="00B138F3" w:rsidTr="00735476">
        <w:trPr>
          <w:trHeight w:val="281"/>
          <w:tblCellSpacing w:w="7" w:type="dxa"/>
          <w:jc w:val="center"/>
        </w:trPr>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М. П.</w:t>
            </w:r>
          </w:p>
        </w:tc>
      </w:tr>
    </w:tbl>
    <w:p w:rsidR="004011B0" w:rsidRPr="00B138F3" w:rsidRDefault="004011B0" w:rsidP="004011B0">
      <w:pPr>
        <w:widowControl w:val="0"/>
        <w:spacing w:after="160"/>
        <w:jc w:val="right"/>
        <w:rPr>
          <w:rFonts w:ascii="GHEA Grapalat" w:hAnsi="GHEA Grapalat" w:cs="Sylfaen"/>
          <w:b/>
        </w:rPr>
      </w:pPr>
    </w:p>
    <w:p w:rsidR="004011B0" w:rsidRPr="00B138F3" w:rsidRDefault="004011B0" w:rsidP="004011B0">
      <w:pPr>
        <w:rPr>
          <w:rFonts w:ascii="GHEA Grapalat" w:hAnsi="GHEA Grapalat" w:cs="Sylfaen"/>
          <w:b/>
        </w:rPr>
      </w:pPr>
      <w:r w:rsidRPr="00B138F3">
        <w:rPr>
          <w:rFonts w:ascii="GHEA Grapalat" w:hAnsi="GHEA Grapalat" w:cs="Sylfaen"/>
          <w:b/>
        </w:rPr>
        <w:br w:type="page"/>
      </w:r>
    </w:p>
    <w:p w:rsidR="004011B0" w:rsidRPr="00B138F3" w:rsidRDefault="004011B0" w:rsidP="004011B0">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4011B0" w:rsidRPr="00AA5BD2" w:rsidRDefault="004011B0" w:rsidP="004011B0">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925E22"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925E22" w:rsidRPr="00BD39D8">
        <w:rPr>
          <w:rFonts w:ascii="GHEA Grapalat" w:hAnsi="GHEA Grapalat"/>
          <w:i/>
        </w:rPr>
        <w:t>4</w:t>
      </w:r>
      <w:r w:rsidRPr="00AA5BD2">
        <w:rPr>
          <w:rFonts w:ascii="GHEA Grapalat" w:hAnsi="GHEA Grapalat"/>
          <w:i/>
        </w:rPr>
        <w:t>г.</w:t>
      </w:r>
    </w:p>
    <w:p w:rsidR="004011B0" w:rsidRPr="00B138F3" w:rsidRDefault="004011B0" w:rsidP="004011B0">
      <w:pPr>
        <w:widowControl w:val="0"/>
        <w:tabs>
          <w:tab w:val="left" w:pos="360"/>
          <w:tab w:val="left" w:pos="540"/>
        </w:tabs>
        <w:spacing w:after="160"/>
        <w:jc w:val="center"/>
        <w:rPr>
          <w:rFonts w:ascii="GHEA Grapalat" w:hAnsi="GHEA Grapalat" w:cs="Sylfaen"/>
          <w:b/>
          <w:bCs/>
        </w:rPr>
      </w:pPr>
    </w:p>
    <w:p w:rsidR="004011B0" w:rsidRPr="00B138F3" w:rsidRDefault="004011B0" w:rsidP="004011B0">
      <w:pPr>
        <w:widowControl w:val="0"/>
        <w:spacing w:after="160"/>
        <w:jc w:val="center"/>
        <w:rPr>
          <w:rFonts w:ascii="GHEA Grapalat" w:hAnsi="GHEA Grapalat" w:cs="Sylfaen"/>
          <w:bCs/>
        </w:rPr>
      </w:pPr>
      <w:r w:rsidRPr="00B138F3">
        <w:rPr>
          <w:rFonts w:ascii="GHEA Grapalat" w:hAnsi="GHEA Grapalat"/>
        </w:rPr>
        <w:t>АКТ №———</w:t>
      </w:r>
    </w:p>
    <w:p w:rsidR="004011B0" w:rsidRPr="00B138F3" w:rsidRDefault="004011B0" w:rsidP="004011B0">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4011B0" w:rsidRPr="00B138F3" w:rsidRDefault="004011B0" w:rsidP="004011B0">
      <w:pPr>
        <w:widowControl w:val="0"/>
        <w:tabs>
          <w:tab w:val="left" w:pos="360"/>
          <w:tab w:val="left" w:pos="540"/>
        </w:tabs>
        <w:spacing w:after="160"/>
        <w:jc w:val="center"/>
        <w:rPr>
          <w:rFonts w:ascii="GHEA Grapalat" w:hAnsi="GHEA Grapalat" w:cs="Sylfaen"/>
        </w:rPr>
      </w:pPr>
    </w:p>
    <w:p w:rsidR="004011B0" w:rsidRPr="00B138F3" w:rsidRDefault="004011B0" w:rsidP="004011B0">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4011B0" w:rsidRPr="00B138F3" w:rsidRDefault="004011B0" w:rsidP="004011B0">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4011B0" w:rsidRPr="00B138F3" w:rsidRDefault="004011B0" w:rsidP="004011B0">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4011B0" w:rsidRPr="00B138F3" w:rsidRDefault="004011B0" w:rsidP="004011B0">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4011B0" w:rsidRPr="00B138F3" w:rsidRDefault="004011B0" w:rsidP="004011B0">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4011B0" w:rsidRPr="00B138F3" w:rsidRDefault="004011B0" w:rsidP="004011B0">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4011B0" w:rsidRPr="00B138F3" w:rsidRDefault="004011B0" w:rsidP="004011B0">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011B0" w:rsidRPr="00B138F3" w:rsidTr="0073547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011B0" w:rsidRPr="00B138F3" w:rsidRDefault="004011B0" w:rsidP="00735476">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4011B0" w:rsidRPr="00B138F3" w:rsidTr="0073547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011B0" w:rsidRPr="00B138F3" w:rsidRDefault="004011B0" w:rsidP="00735476">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4011B0" w:rsidRPr="00B138F3" w:rsidTr="0073547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011B0" w:rsidRPr="00B138F3" w:rsidRDefault="004011B0" w:rsidP="0073547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cs="Sylfaen"/>
                <w:sz w:val="20"/>
                <w:szCs w:val="20"/>
              </w:rPr>
            </w:pPr>
          </w:p>
        </w:tc>
      </w:tr>
      <w:tr w:rsidR="004011B0" w:rsidRPr="00B138F3" w:rsidTr="0073547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011B0" w:rsidRPr="00B138F3" w:rsidRDefault="004011B0" w:rsidP="0073547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cs="Sylfaen"/>
                <w:sz w:val="20"/>
                <w:szCs w:val="20"/>
              </w:rPr>
            </w:pPr>
          </w:p>
        </w:tc>
      </w:tr>
    </w:tbl>
    <w:p w:rsidR="004011B0" w:rsidRPr="00B138F3" w:rsidRDefault="004011B0" w:rsidP="004011B0">
      <w:pPr>
        <w:widowControl w:val="0"/>
        <w:tabs>
          <w:tab w:val="left" w:pos="360"/>
          <w:tab w:val="left" w:pos="540"/>
        </w:tabs>
        <w:spacing w:after="160"/>
        <w:jc w:val="both"/>
        <w:rPr>
          <w:rFonts w:ascii="GHEA Grapalat" w:hAnsi="GHEA Grapalat" w:cs="Sylfaen"/>
        </w:rPr>
      </w:pPr>
    </w:p>
    <w:p w:rsidR="004011B0" w:rsidRPr="00B138F3" w:rsidRDefault="004011B0" w:rsidP="004011B0">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4011B0" w:rsidRDefault="004011B0" w:rsidP="004011B0">
      <w:pPr>
        <w:rPr>
          <w:rFonts w:ascii="GHEA Grapalat" w:hAnsi="GHEA Grapalat"/>
        </w:rPr>
      </w:pPr>
      <w:r>
        <w:rPr>
          <w:rFonts w:ascii="GHEA Grapalat" w:hAnsi="GHEA Grapalat"/>
        </w:rPr>
        <w:t xml:space="preserve">                                                       </w:t>
      </w:r>
    </w:p>
    <w:p w:rsidR="004011B0" w:rsidRPr="00B138F3" w:rsidRDefault="004011B0" w:rsidP="004011B0">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4011B0" w:rsidRPr="00B138F3" w:rsidRDefault="004011B0" w:rsidP="004011B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4011B0" w:rsidRPr="00B138F3" w:rsidTr="00735476">
        <w:tc>
          <w:tcPr>
            <w:tcW w:w="4450" w:type="dxa"/>
          </w:tcPr>
          <w:p w:rsidR="004011B0" w:rsidRPr="00B138F3" w:rsidRDefault="004011B0" w:rsidP="0073547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4011B0" w:rsidRPr="00B138F3" w:rsidRDefault="004011B0" w:rsidP="0073547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4011B0" w:rsidRPr="00B138F3" w:rsidRDefault="004011B0" w:rsidP="004011B0">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4011B0" w:rsidRPr="00B138F3" w:rsidRDefault="004011B0" w:rsidP="004011B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011B0" w:rsidRPr="00B138F3" w:rsidTr="00735476">
        <w:trPr>
          <w:tblCellSpacing w:w="7" w:type="dxa"/>
          <w:jc w:val="center"/>
        </w:trPr>
        <w:tc>
          <w:tcPr>
            <w:tcW w:w="0" w:type="auto"/>
            <w:vAlign w:val="center"/>
          </w:tcPr>
          <w:p w:rsidR="004011B0" w:rsidRPr="00B138F3" w:rsidRDefault="004011B0" w:rsidP="00735476">
            <w:pPr>
              <w:widowControl w:val="0"/>
              <w:jc w:val="center"/>
              <w:rPr>
                <w:rFonts w:ascii="GHEA Grapalat" w:hAnsi="GHEA Grapalat" w:cs="GHEA Grapalat"/>
              </w:rPr>
            </w:pPr>
            <w:r w:rsidRPr="00B138F3">
              <w:rPr>
                <w:rFonts w:ascii="GHEA Grapalat" w:hAnsi="GHEA Grapalat"/>
              </w:rPr>
              <w:t xml:space="preserve">___________________________ </w:t>
            </w:r>
          </w:p>
          <w:p w:rsidR="004011B0" w:rsidRPr="00B138F3" w:rsidRDefault="004011B0" w:rsidP="0073547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4011B0" w:rsidRPr="00B138F3" w:rsidRDefault="004011B0" w:rsidP="00735476">
            <w:pPr>
              <w:widowControl w:val="0"/>
              <w:jc w:val="center"/>
              <w:rPr>
                <w:rFonts w:ascii="GHEA Grapalat" w:hAnsi="GHEA Grapalat" w:cs="GHEA Grapalat"/>
              </w:rPr>
            </w:pPr>
            <w:r w:rsidRPr="00B138F3">
              <w:rPr>
                <w:rFonts w:ascii="GHEA Grapalat" w:hAnsi="GHEA Grapalat"/>
              </w:rPr>
              <w:t>___________________________</w:t>
            </w:r>
          </w:p>
          <w:p w:rsidR="004011B0" w:rsidRPr="00B138F3" w:rsidRDefault="004011B0" w:rsidP="0073547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4011B0" w:rsidRPr="00B138F3" w:rsidTr="00735476">
        <w:trPr>
          <w:tblCellSpacing w:w="7" w:type="dxa"/>
          <w:jc w:val="center"/>
        </w:trPr>
        <w:tc>
          <w:tcPr>
            <w:tcW w:w="0" w:type="auto"/>
            <w:vAlign w:val="center"/>
          </w:tcPr>
          <w:p w:rsidR="004011B0" w:rsidRPr="00B138F3" w:rsidRDefault="004011B0" w:rsidP="00735476">
            <w:pPr>
              <w:widowControl w:val="0"/>
              <w:jc w:val="center"/>
              <w:rPr>
                <w:rFonts w:ascii="GHEA Grapalat" w:hAnsi="GHEA Grapalat" w:cs="GHEA Grapalat"/>
              </w:rPr>
            </w:pPr>
            <w:r w:rsidRPr="00B138F3">
              <w:rPr>
                <w:rFonts w:ascii="GHEA Grapalat" w:hAnsi="GHEA Grapalat"/>
              </w:rPr>
              <w:t xml:space="preserve">___________________________ </w:t>
            </w:r>
          </w:p>
          <w:p w:rsidR="004011B0" w:rsidRPr="00B138F3" w:rsidRDefault="004011B0" w:rsidP="0073547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4011B0" w:rsidRPr="00B138F3" w:rsidRDefault="004011B0" w:rsidP="00735476">
            <w:pPr>
              <w:widowControl w:val="0"/>
              <w:jc w:val="center"/>
              <w:rPr>
                <w:rFonts w:ascii="GHEA Grapalat" w:hAnsi="GHEA Grapalat" w:cs="GHEA Grapalat"/>
              </w:rPr>
            </w:pPr>
            <w:r w:rsidRPr="00B138F3">
              <w:rPr>
                <w:rFonts w:ascii="GHEA Grapalat" w:hAnsi="GHEA Grapalat"/>
              </w:rPr>
              <w:t>___________________________</w:t>
            </w:r>
          </w:p>
          <w:p w:rsidR="004011B0" w:rsidRPr="00B138F3" w:rsidRDefault="004011B0" w:rsidP="0073547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4011B0" w:rsidRPr="00B138F3" w:rsidRDefault="004011B0" w:rsidP="004011B0">
      <w:pPr>
        <w:widowControl w:val="0"/>
        <w:spacing w:after="160"/>
        <w:ind w:left="-142" w:firstLine="142"/>
        <w:jc w:val="center"/>
        <w:rPr>
          <w:rFonts w:ascii="GHEA Grapalat" w:hAnsi="GHEA Grapalat" w:cs="Sylfaen"/>
          <w:b/>
        </w:rPr>
      </w:pPr>
    </w:p>
    <w:p w:rsidR="00071D1C" w:rsidRPr="00B138F3" w:rsidRDefault="00071D1C" w:rsidP="004011B0">
      <w:pPr>
        <w:widowControl w:val="0"/>
        <w:spacing w:after="160"/>
        <w:ind w:left="-142" w:firstLine="142"/>
        <w:jc w:val="center"/>
        <w:rPr>
          <w:rFonts w:ascii="GHEA Grapalat" w:hAnsi="GHEA Grapalat" w:cs="Sylfaen"/>
          <w:b/>
        </w:rPr>
      </w:pPr>
    </w:p>
    <w:sectPr w:rsidR="00071D1C" w:rsidRPr="00B138F3" w:rsidSect="00F7299A">
      <w:footerReference w:type="default" r:id="rId14"/>
      <w:footnotePr>
        <w:pos w:val="beneathText"/>
      </w:footnotePr>
      <w:pgSz w:w="11906" w:h="16838" w:code="9"/>
      <w:pgMar w:top="1418" w:right="1418" w:bottom="851" w:left="902"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2483" w:rsidRDefault="005B2483">
      <w:r>
        <w:separator/>
      </w:r>
    </w:p>
  </w:endnote>
  <w:endnote w:type="continuationSeparator" w:id="0">
    <w:p w:rsidR="005B2483" w:rsidRDefault="005B2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4011B0" w:rsidRPr="00C861E9" w:rsidRDefault="004011B0">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81D00">
          <w:rPr>
            <w:rFonts w:ascii="GHEA Grapalat" w:hAnsi="GHEA Grapalat"/>
            <w:noProof/>
            <w:sz w:val="24"/>
            <w:szCs w:val="24"/>
          </w:rPr>
          <w:t>73</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6007074"/>
      <w:docPartObj>
        <w:docPartGallery w:val="Page Numbers (Bottom of Page)"/>
        <w:docPartUnique/>
      </w:docPartObj>
    </w:sdtPr>
    <w:sdtEndPr>
      <w:rPr>
        <w:rFonts w:ascii="GHEA Grapalat" w:hAnsi="GHEA Grapalat"/>
        <w:sz w:val="24"/>
        <w:szCs w:val="24"/>
      </w:rPr>
    </w:sdtEndPr>
    <w:sdtContent>
      <w:p w:rsidR="00B577DF" w:rsidRPr="00C861E9" w:rsidRDefault="00B577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81D00">
          <w:rPr>
            <w:rFonts w:ascii="GHEA Grapalat" w:hAnsi="GHEA Grapalat"/>
            <w:noProof/>
            <w:sz w:val="24"/>
            <w:szCs w:val="24"/>
          </w:rPr>
          <w:t>100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2483" w:rsidRDefault="005B2483">
      <w:r>
        <w:separator/>
      </w:r>
    </w:p>
  </w:footnote>
  <w:footnote w:type="continuationSeparator" w:id="0">
    <w:p w:rsidR="005B2483" w:rsidRDefault="005B2483">
      <w:r>
        <w:continuationSeparator/>
      </w:r>
    </w:p>
  </w:footnote>
  <w:footnote w:id="1">
    <w:p w:rsidR="00B577DF" w:rsidRPr="00ED3BA4" w:rsidRDefault="00B577DF" w:rsidP="007A5F50">
      <w:pPr>
        <w:pStyle w:val="FootnoteText"/>
        <w:jc w:val="both"/>
        <w:rPr>
          <w:rFonts w:asciiTheme="minorHAnsi" w:hAnsiTheme="minorHAnsi"/>
          <w:i/>
          <w:lang w:val="hy-AM"/>
        </w:rPr>
      </w:pPr>
    </w:p>
  </w:footnote>
  <w:footnote w:id="2">
    <w:p w:rsidR="00B577DF" w:rsidRPr="00541313" w:rsidRDefault="00B577D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B577DF" w:rsidRPr="00DB4FE3" w:rsidRDefault="00B577DF"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B577DF" w:rsidRPr="00DB4FE3" w:rsidRDefault="00B577DF"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B577DF" w:rsidRDefault="00B577DF"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B577DF" w:rsidRPr="00D3436F" w:rsidRDefault="00B577DF"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B577DF" w:rsidRPr="008842CE" w:rsidRDefault="00B577DF" w:rsidP="001831C4">
      <w:pPr>
        <w:pStyle w:val="FootnoteText"/>
        <w:widowControl w:val="0"/>
        <w:jc w:val="both"/>
        <w:rPr>
          <w:rFonts w:ascii="GHEA Grapalat" w:hAnsi="GHEA Grapalat"/>
          <w:lang w:val="af-ZA"/>
        </w:rPr>
      </w:pPr>
    </w:p>
    <w:p w:rsidR="00B577DF" w:rsidRPr="008842CE" w:rsidRDefault="00B577DF" w:rsidP="008842CE">
      <w:pPr>
        <w:pStyle w:val="FootnoteText"/>
        <w:widowControl w:val="0"/>
        <w:jc w:val="both"/>
        <w:rPr>
          <w:rFonts w:ascii="GHEA Grapalat" w:hAnsi="GHEA Grapalat"/>
          <w:lang w:val="af-ZA"/>
        </w:rPr>
      </w:pPr>
    </w:p>
  </w:footnote>
  <w:footnote w:id="3">
    <w:p w:rsidR="00B577DF" w:rsidRPr="00CD6B60" w:rsidRDefault="00B577D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B577DF" w:rsidRPr="00CD6B60" w:rsidRDefault="00B577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577DF" w:rsidRPr="00CD6B60" w:rsidRDefault="00B577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577DF" w:rsidRPr="00CD6B60" w:rsidRDefault="00B577D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B577DF" w:rsidRPr="00CA2B01" w:rsidRDefault="00B577DF"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B577DF" w:rsidRPr="00CA2B01" w:rsidRDefault="00B577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B577DF" w:rsidRPr="00CA2B01" w:rsidRDefault="00B577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B577DF" w:rsidRPr="005D5092" w:rsidRDefault="00B577DF"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B577DF" w:rsidRPr="0034222E" w:rsidDel="00932115" w:rsidRDefault="00B577DF" w:rsidP="00AF1F59">
      <w:pPr>
        <w:pStyle w:val="FootnoteText"/>
        <w:jc w:val="both"/>
        <w:rPr>
          <w:del w:id="0"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rsidR="00B577DF" w:rsidRPr="00D3436F" w:rsidRDefault="00B577DF"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577DF" w:rsidRPr="000811C1" w:rsidRDefault="00B577DF">
      <w:pPr>
        <w:pStyle w:val="FootnoteText"/>
        <w:rPr>
          <w:rFonts w:asciiTheme="minorHAnsi" w:hAnsiTheme="minorHAnsi"/>
        </w:rPr>
      </w:pPr>
    </w:p>
  </w:footnote>
  <w:footnote w:id="7">
    <w:p w:rsidR="00B577DF" w:rsidRDefault="00B577DF" w:rsidP="00AA4D5E">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B577DF" w:rsidRDefault="00B577DF"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B577DF" w:rsidRPr="00EE76ED" w:rsidRDefault="00B577DF"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B577DF" w:rsidRPr="002C2499" w:rsidRDefault="00B577DF" w:rsidP="00AA4D5E">
      <w:pPr>
        <w:pStyle w:val="FootnoteText"/>
        <w:jc w:val="both"/>
      </w:pPr>
    </w:p>
    <w:p w:rsidR="00B577DF" w:rsidRPr="000811C1" w:rsidRDefault="00B577DF">
      <w:pPr>
        <w:pStyle w:val="FootnoteText"/>
        <w:rPr>
          <w:rFonts w:asciiTheme="minorHAnsi" w:hAnsiTheme="minorHAnsi"/>
        </w:rPr>
      </w:pPr>
    </w:p>
  </w:footnote>
  <w:footnote w:id="8">
    <w:p w:rsidR="00B577DF" w:rsidRPr="00FE2AA4" w:rsidRDefault="00B577DF">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9">
    <w:p w:rsidR="00B577DF" w:rsidRPr="008842CE" w:rsidRDefault="00B577DF"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577DF" w:rsidRPr="000811C1" w:rsidRDefault="00B577DF">
      <w:pPr>
        <w:pStyle w:val="FootnoteText"/>
        <w:rPr>
          <w:lang w:val="af-ZA"/>
        </w:rPr>
      </w:pPr>
    </w:p>
  </w:footnote>
  <w:footnote w:id="10">
    <w:p w:rsidR="00B577DF" w:rsidRDefault="00B577DF" w:rsidP="00636142">
      <w:pPr>
        <w:pStyle w:val="FootnoteText"/>
        <w:jc w:val="both"/>
        <w:rPr>
          <w:rFonts w:ascii="GHEA Grapalat" w:hAnsi="GHEA Grapalat"/>
          <w:i/>
          <w:lang w:val="hy-AM"/>
        </w:rPr>
      </w:pPr>
    </w:p>
    <w:p w:rsidR="00B577DF" w:rsidRPr="002227A9" w:rsidRDefault="00B577DF"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B577DF" w:rsidRPr="00636142" w:rsidRDefault="00B577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B577DF" w:rsidRPr="0092041F" w:rsidRDefault="00B577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B577DF" w:rsidRPr="0092041F" w:rsidRDefault="00B577DF" w:rsidP="00C67FAB">
      <w:pPr>
        <w:pStyle w:val="FootnoteText"/>
        <w:jc w:val="both"/>
        <w:rPr>
          <w:rFonts w:ascii="GHEA Grapalat" w:hAnsi="GHEA Grapalat"/>
          <w:i/>
        </w:rPr>
      </w:pPr>
    </w:p>
  </w:footnote>
  <w:footnote w:id="11">
    <w:p w:rsidR="00B577DF" w:rsidRPr="004A4643" w:rsidRDefault="00B577DF"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B577DF" w:rsidRPr="008E4439" w:rsidRDefault="00B577DF"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577DF" w:rsidRPr="000811C1" w:rsidRDefault="00B577DF" w:rsidP="0027573B">
      <w:pPr>
        <w:pStyle w:val="FootnoteText"/>
        <w:rPr>
          <w:rFonts w:ascii="Sylfaen" w:hAnsi="Sylfaen"/>
          <w:sz w:val="18"/>
          <w:szCs w:val="18"/>
        </w:rPr>
      </w:pPr>
    </w:p>
  </w:footnote>
  <w:footnote w:id="13">
    <w:p w:rsidR="00B577DF" w:rsidRPr="00A31673" w:rsidRDefault="00B577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B577DF" w:rsidRPr="00DE7706" w:rsidRDefault="00B577DF">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B577DF" w:rsidRPr="008416BA" w:rsidRDefault="00B577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B577DF" w:rsidRDefault="00B577DF" w:rsidP="006B3E56">
      <w:pPr>
        <w:jc w:val="both"/>
      </w:pPr>
    </w:p>
    <w:p w:rsidR="00B577DF" w:rsidRPr="008B70EB" w:rsidRDefault="00B577DF"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B577DF" w:rsidRPr="008B70EB" w:rsidRDefault="00B577DF"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B577DF" w:rsidRPr="008B70EB" w:rsidRDefault="00B577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577DF" w:rsidRDefault="00B577DF" w:rsidP="00637230">
      <w:pPr>
        <w:jc w:val="both"/>
        <w:rPr>
          <w:rFonts w:asciiTheme="minorHAnsi" w:hAnsiTheme="minorHAnsi"/>
          <w:lang w:val="af-ZA"/>
        </w:rPr>
      </w:pPr>
    </w:p>
  </w:footnote>
  <w:footnote w:id="16">
    <w:p w:rsidR="00B577DF" w:rsidRPr="00D3436F" w:rsidRDefault="00B577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B577DF" w:rsidRPr="00D3436F" w:rsidRDefault="00B577DF">
      <w:pPr>
        <w:pStyle w:val="FootnoteText"/>
        <w:rPr>
          <w:lang w:val="es-ES"/>
        </w:rPr>
      </w:pPr>
    </w:p>
  </w:footnote>
  <w:footnote w:id="17">
    <w:p w:rsidR="00B577DF" w:rsidRPr="008842CE" w:rsidRDefault="00B577DF" w:rsidP="003D2FE2">
      <w:pPr>
        <w:pStyle w:val="FootnoteText"/>
        <w:jc w:val="both"/>
      </w:pPr>
    </w:p>
  </w:footnote>
  <w:footnote w:id="18">
    <w:p w:rsidR="00B577DF" w:rsidRPr="008842CE" w:rsidRDefault="00B577DF" w:rsidP="000A214C">
      <w:pPr>
        <w:pStyle w:val="FootnoteText"/>
        <w:jc w:val="both"/>
      </w:pPr>
    </w:p>
  </w:footnote>
  <w:footnote w:id="19">
    <w:p w:rsidR="004011B0" w:rsidRPr="00D3436F" w:rsidRDefault="004011B0" w:rsidP="004011B0">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0">
    <w:p w:rsidR="004011B0" w:rsidRPr="008842CE" w:rsidRDefault="004011B0" w:rsidP="004011B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4011B0" w:rsidRPr="00E85250" w:rsidRDefault="004011B0" w:rsidP="004011B0">
      <w:pPr>
        <w:widowControl w:val="0"/>
        <w:spacing w:after="160" w:line="360" w:lineRule="auto"/>
        <w:ind w:firstLine="709"/>
        <w:jc w:val="both"/>
        <w:rPr>
          <w:rFonts w:ascii="GHEA Grapalat" w:hAnsi="GHEA Grapalat"/>
          <w:lang w:val="hy-AM"/>
        </w:rPr>
      </w:pPr>
    </w:p>
    <w:p w:rsidR="004011B0" w:rsidRPr="00D3436F" w:rsidRDefault="004011B0" w:rsidP="004011B0">
      <w:pPr>
        <w:pStyle w:val="FootnoteText"/>
        <w:rPr>
          <w:lang w:val="hy-AM"/>
        </w:rPr>
      </w:pPr>
    </w:p>
  </w:footnote>
  <w:footnote w:id="21">
    <w:p w:rsidR="004011B0" w:rsidRPr="00402BC3" w:rsidRDefault="004011B0" w:rsidP="004011B0">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4011B0" w:rsidRPr="00552088" w:rsidRDefault="004011B0" w:rsidP="004011B0">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4011B0" w:rsidRPr="00D3436F" w:rsidRDefault="004011B0" w:rsidP="004011B0">
      <w:pPr>
        <w:pStyle w:val="FootnoteText"/>
        <w:rPr>
          <w:lang w:val="hy-AM"/>
        </w:rPr>
      </w:pPr>
    </w:p>
  </w:footnote>
  <w:footnote w:id="22">
    <w:p w:rsidR="004011B0" w:rsidRPr="00D3436F" w:rsidRDefault="004011B0" w:rsidP="004011B0">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rsidR="004011B0" w:rsidRPr="008842CE" w:rsidRDefault="004011B0" w:rsidP="004011B0">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011B0" w:rsidRPr="00D3436F" w:rsidRDefault="004011B0" w:rsidP="004011B0">
      <w:pPr>
        <w:pStyle w:val="FootnoteText"/>
        <w:rPr>
          <w:lang w:val="hy-AM"/>
        </w:rPr>
      </w:pPr>
    </w:p>
  </w:footnote>
  <w:footnote w:id="24">
    <w:p w:rsidR="004011B0" w:rsidRPr="008842CE" w:rsidRDefault="004011B0" w:rsidP="004011B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4011B0" w:rsidRPr="008842CE" w:rsidRDefault="004011B0" w:rsidP="004011B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4011B0" w:rsidRPr="00D3436F" w:rsidRDefault="004011B0" w:rsidP="004011B0">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AB12A7"/>
    <w:multiLevelType w:val="hybridMultilevel"/>
    <w:tmpl w:val="ED0EE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AC076C4"/>
    <w:multiLevelType w:val="hybridMultilevel"/>
    <w:tmpl w:val="3620E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862629D"/>
    <w:multiLevelType w:val="hybridMultilevel"/>
    <w:tmpl w:val="AFBC41D8"/>
    <w:lvl w:ilvl="0" w:tplc="1534B96A">
      <w:start w:val="9"/>
      <w:numFmt w:val="decimal"/>
      <w:lvlText w:val="%1."/>
      <w:lvlJc w:val="left"/>
      <w:pPr>
        <w:ind w:left="734"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8">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1"/>
  </w:num>
  <w:num w:numId="5">
    <w:abstractNumId w:val="0"/>
  </w:num>
  <w:num w:numId="6">
    <w:abstractNumId w:val="4"/>
  </w:num>
  <w:num w:numId="7">
    <w:abstractNumId w:val="11"/>
  </w:num>
  <w:num w:numId="8">
    <w:abstractNumId w:val="9"/>
  </w:num>
  <w:num w:numId="9">
    <w:abstractNumId w:val="10"/>
  </w:num>
  <w:num w:numId="10">
    <w:abstractNumId w:val="7"/>
  </w:num>
  <w:num w:numId="11">
    <w:abstractNumId w:val="5"/>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AF"/>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009"/>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7D7"/>
    <w:rsid w:val="000B2CFA"/>
    <w:rsid w:val="000B33B2"/>
    <w:rsid w:val="000B3864"/>
    <w:rsid w:val="000B5664"/>
    <w:rsid w:val="000B6A70"/>
    <w:rsid w:val="000B700B"/>
    <w:rsid w:val="000B751B"/>
    <w:rsid w:val="000B7641"/>
    <w:rsid w:val="000B7C54"/>
    <w:rsid w:val="000C062F"/>
    <w:rsid w:val="000C0A9D"/>
    <w:rsid w:val="000C1200"/>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A88"/>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968"/>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4EF"/>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0D5"/>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BCA"/>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5B97"/>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2F59"/>
    <w:rsid w:val="00303732"/>
    <w:rsid w:val="003041A8"/>
    <w:rsid w:val="00304237"/>
    <w:rsid w:val="00304436"/>
    <w:rsid w:val="00304D64"/>
    <w:rsid w:val="003053EF"/>
    <w:rsid w:val="00305652"/>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ACC"/>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6D4D"/>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9A6"/>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69"/>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A84"/>
    <w:rsid w:val="003B6B6A"/>
    <w:rsid w:val="003B7086"/>
    <w:rsid w:val="003B72E7"/>
    <w:rsid w:val="003B7D9D"/>
    <w:rsid w:val="003C09CC"/>
    <w:rsid w:val="003C0EF2"/>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1B0"/>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673"/>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83"/>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E85"/>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47E"/>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237"/>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282B"/>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D00"/>
    <w:rsid w:val="00681F45"/>
    <w:rsid w:val="006823E8"/>
    <w:rsid w:val="00682AE5"/>
    <w:rsid w:val="00682E8D"/>
    <w:rsid w:val="00683285"/>
    <w:rsid w:val="00684692"/>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663"/>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7B7"/>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565D"/>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E7C1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1593"/>
    <w:rsid w:val="0085236E"/>
    <w:rsid w:val="00852545"/>
    <w:rsid w:val="00853563"/>
    <w:rsid w:val="00853CBA"/>
    <w:rsid w:val="00854252"/>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2DE0"/>
    <w:rsid w:val="00883734"/>
    <w:rsid w:val="0088384C"/>
    <w:rsid w:val="00884204"/>
    <w:rsid w:val="008842CE"/>
    <w:rsid w:val="00884822"/>
    <w:rsid w:val="00884B46"/>
    <w:rsid w:val="00886035"/>
    <w:rsid w:val="008860B6"/>
    <w:rsid w:val="00886AA6"/>
    <w:rsid w:val="00886D11"/>
    <w:rsid w:val="00886EFE"/>
    <w:rsid w:val="00887264"/>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D37"/>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6C00"/>
    <w:rsid w:val="00917234"/>
    <w:rsid w:val="00917747"/>
    <w:rsid w:val="00917FAA"/>
    <w:rsid w:val="00920009"/>
    <w:rsid w:val="0092041F"/>
    <w:rsid w:val="009229DF"/>
    <w:rsid w:val="00923711"/>
    <w:rsid w:val="00924434"/>
    <w:rsid w:val="009245F8"/>
    <w:rsid w:val="00925E22"/>
    <w:rsid w:val="00926875"/>
    <w:rsid w:val="00927888"/>
    <w:rsid w:val="009309DC"/>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2C6F"/>
    <w:rsid w:val="00963403"/>
    <w:rsid w:val="0096363C"/>
    <w:rsid w:val="009639DF"/>
    <w:rsid w:val="009639E2"/>
    <w:rsid w:val="009639FF"/>
    <w:rsid w:val="00963E00"/>
    <w:rsid w:val="009647B3"/>
    <w:rsid w:val="009648D5"/>
    <w:rsid w:val="00965350"/>
    <w:rsid w:val="00965901"/>
    <w:rsid w:val="00965B76"/>
    <w:rsid w:val="00965E05"/>
    <w:rsid w:val="00965EFE"/>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098"/>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7BC"/>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583"/>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A9C"/>
    <w:rsid w:val="00A34DFE"/>
    <w:rsid w:val="00A35FB1"/>
    <w:rsid w:val="00A36591"/>
    <w:rsid w:val="00A3702B"/>
    <w:rsid w:val="00A37070"/>
    <w:rsid w:val="00A4028C"/>
    <w:rsid w:val="00A40446"/>
    <w:rsid w:val="00A412F1"/>
    <w:rsid w:val="00A41723"/>
    <w:rsid w:val="00A423A0"/>
    <w:rsid w:val="00A424C2"/>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B9B"/>
    <w:rsid w:val="00AB7D2E"/>
    <w:rsid w:val="00AC02BA"/>
    <w:rsid w:val="00AC0541"/>
    <w:rsid w:val="00AC082E"/>
    <w:rsid w:val="00AC30D5"/>
    <w:rsid w:val="00AC3F2F"/>
    <w:rsid w:val="00AC4EAF"/>
    <w:rsid w:val="00AC5807"/>
    <w:rsid w:val="00AC6523"/>
    <w:rsid w:val="00AC743C"/>
    <w:rsid w:val="00AC7A2E"/>
    <w:rsid w:val="00AD055B"/>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7DF"/>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9D8"/>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78F"/>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6EF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31B"/>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520"/>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6303"/>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0F0"/>
    <w:rsid w:val="00D161B8"/>
    <w:rsid w:val="00D17258"/>
    <w:rsid w:val="00D17C45"/>
    <w:rsid w:val="00D17CD1"/>
    <w:rsid w:val="00D21019"/>
    <w:rsid w:val="00D216AA"/>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3E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1A3"/>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2A9"/>
    <w:rsid w:val="00DD56AA"/>
    <w:rsid w:val="00DD5CF9"/>
    <w:rsid w:val="00DD66E7"/>
    <w:rsid w:val="00DD6FDA"/>
    <w:rsid w:val="00DE1323"/>
    <w:rsid w:val="00DE134D"/>
    <w:rsid w:val="00DE1A91"/>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3E72"/>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906"/>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299A"/>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847"/>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D78C1"/>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4E"/>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396F43B-4CFE-4CCC-8FF1-43473461A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84@gmail.com"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9969A-5E89-4613-9BD5-0ACCF864A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2071</TotalTime>
  <Pages>100</Pages>
  <Words>25861</Words>
  <Characters>147409</Characters>
  <Application>Microsoft Office Word</Application>
  <DocSecurity>0</DocSecurity>
  <Lines>1228</Lines>
  <Paragraphs>345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172925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1316</cp:revision>
  <cp:lastPrinted>2018-02-16T07:12:00Z</cp:lastPrinted>
  <dcterms:created xsi:type="dcterms:W3CDTF">2019-10-28T07:04:00Z</dcterms:created>
  <dcterms:modified xsi:type="dcterms:W3CDTF">2024-02-07T06:30:00Z</dcterms:modified>
</cp:coreProperties>
</file>